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8D387" w14:textId="77777777" w:rsidR="00F0365F" w:rsidRDefault="00F0365F"/>
    <w:p w14:paraId="19B7D12A" w14:textId="77777777" w:rsidR="00360F8A" w:rsidRDefault="00360F8A"/>
    <w:p w14:paraId="37821186" w14:textId="77777777" w:rsidR="00C42768" w:rsidRDefault="00520F3A" w:rsidP="00C42768">
      <w:pPr>
        <w:rPr>
          <w:rFonts w:ascii="Arial" w:hAnsi="Arial" w:cs="Arial"/>
          <w:b/>
          <w:sz w:val="28"/>
          <w:lang w:val="fr-FR"/>
        </w:rPr>
      </w:pPr>
      <w:bookmarkStart w:id="0" w:name="_Hlk357837"/>
      <w:r w:rsidRPr="00C42768">
        <w:rPr>
          <w:rFonts w:ascii="Arial" w:hAnsi="Arial" w:cs="Arial"/>
          <w:b/>
          <w:sz w:val="28"/>
          <w:lang w:val="fr-FR"/>
        </w:rPr>
        <w:t xml:space="preserve">QUESTIONNAIRE MENAGE CAP (Connaissances, Attitudes et Pratiques) </w:t>
      </w:r>
    </w:p>
    <w:p w14:paraId="7E8505D1" w14:textId="63E5AB57" w:rsidR="00C63702" w:rsidRPr="00B76847" w:rsidRDefault="00C63702" w:rsidP="00C63702">
      <w:pPr>
        <w:ind w:left="360"/>
        <w:rPr>
          <w:rFonts w:ascii="Arial" w:hAnsi="Arial" w:cs="Arial"/>
          <w:sz w:val="20"/>
          <w:lang w:val="fr-FR"/>
        </w:rPr>
      </w:pPr>
    </w:p>
    <w:p w14:paraId="6BC1DA7D" w14:textId="3258ECAD" w:rsidR="00E00BC2" w:rsidRDefault="00520F3A" w:rsidP="00520F3A">
      <w:pPr>
        <w:rPr>
          <w:lang w:val="fr-FR"/>
        </w:rPr>
      </w:pPr>
      <w:r w:rsidRPr="00520F3A">
        <w:rPr>
          <w:lang w:val="fr-FR"/>
        </w:rPr>
        <w:t>Date de l'enquête :</w:t>
      </w:r>
      <w:r w:rsidR="00E00BC2">
        <w:rPr>
          <w:lang w:val="fr-FR"/>
        </w:rPr>
        <w:t xml:space="preserve">                  </w:t>
      </w:r>
      <w:proofErr w:type="gramStart"/>
      <w:r w:rsidR="00E00BC2">
        <w:rPr>
          <w:lang w:val="fr-FR"/>
        </w:rPr>
        <w:t xml:space="preserve"> </w:t>
      </w:r>
      <w:r w:rsidRPr="00520F3A">
        <w:rPr>
          <w:lang w:val="fr-FR"/>
        </w:rPr>
        <w:t>….</w:t>
      </w:r>
      <w:proofErr w:type="gramEnd"/>
      <w:r w:rsidRPr="00520F3A">
        <w:rPr>
          <w:lang w:val="fr-FR"/>
        </w:rPr>
        <w:t>./…/20</w:t>
      </w:r>
      <w:r w:rsidR="002768D8">
        <w:rPr>
          <w:lang w:val="fr-FR"/>
        </w:rPr>
        <w:t>20</w:t>
      </w:r>
      <w:bookmarkStart w:id="1" w:name="_GoBack"/>
      <w:bookmarkEnd w:id="1"/>
    </w:p>
    <w:p w14:paraId="06E7DD35" w14:textId="77777777" w:rsidR="00520F3A" w:rsidRDefault="00E00BC2" w:rsidP="00520F3A">
      <w:pPr>
        <w:rPr>
          <w:lang w:val="fr-FR"/>
        </w:rPr>
      </w:pPr>
      <w:r>
        <w:rPr>
          <w:lang w:val="fr-FR"/>
        </w:rPr>
        <w:t>P</w:t>
      </w:r>
      <w:r w:rsidR="00520F3A" w:rsidRPr="00520F3A">
        <w:rPr>
          <w:lang w:val="fr-FR"/>
        </w:rPr>
        <w:t xml:space="preserve">rénoms et nom enquêteur </w:t>
      </w:r>
      <w:proofErr w:type="gramStart"/>
      <w:r w:rsidR="00520F3A" w:rsidRPr="00520F3A">
        <w:rPr>
          <w:lang w:val="fr-FR"/>
        </w:rPr>
        <w:t xml:space="preserve"> :…</w:t>
      </w:r>
      <w:proofErr w:type="gramEnd"/>
      <w:r w:rsidR="00520F3A" w:rsidRPr="00520F3A">
        <w:rPr>
          <w:lang w:val="fr-FR"/>
        </w:rPr>
        <w:t>………………… …………</w:t>
      </w:r>
    </w:p>
    <w:tbl>
      <w:tblPr>
        <w:tblStyle w:val="TableGrid"/>
        <w:tblpPr w:leftFromText="180" w:rightFromText="180" w:vertAnchor="text" w:horzAnchor="page" w:tblpX="891" w:tblpY="151"/>
        <w:tblW w:w="10165" w:type="dxa"/>
        <w:tblLook w:val="04A0" w:firstRow="1" w:lastRow="0" w:firstColumn="1" w:lastColumn="0" w:noHBand="0" w:noVBand="1"/>
      </w:tblPr>
      <w:tblGrid>
        <w:gridCol w:w="1165"/>
        <w:gridCol w:w="3539"/>
        <w:gridCol w:w="4142"/>
        <w:gridCol w:w="1319"/>
      </w:tblGrid>
      <w:tr w:rsidR="00520F3A" w:rsidRPr="00C42768" w14:paraId="02CFDEB7" w14:textId="77777777" w:rsidTr="00562918">
        <w:tc>
          <w:tcPr>
            <w:tcW w:w="1165" w:type="dxa"/>
          </w:tcPr>
          <w:p w14:paraId="081DEE08" w14:textId="77777777" w:rsidR="00520F3A" w:rsidRPr="00634F9E" w:rsidRDefault="00520F3A" w:rsidP="00387B6B">
            <w:pPr>
              <w:rPr>
                <w:b/>
                <w:lang w:val="fr-FR"/>
              </w:rPr>
            </w:pPr>
            <w:r w:rsidRPr="00634F9E">
              <w:rPr>
                <w:b/>
                <w:lang w:val="fr-FR"/>
              </w:rPr>
              <w:t>No</w:t>
            </w:r>
          </w:p>
        </w:tc>
        <w:tc>
          <w:tcPr>
            <w:tcW w:w="3539" w:type="dxa"/>
          </w:tcPr>
          <w:p w14:paraId="7F417016" w14:textId="77777777" w:rsidR="00520F3A" w:rsidRPr="00634F9E" w:rsidRDefault="00520F3A" w:rsidP="00387B6B">
            <w:pPr>
              <w:rPr>
                <w:b/>
                <w:lang w:val="fr-FR"/>
              </w:rPr>
            </w:pPr>
            <w:r w:rsidRPr="00634F9E">
              <w:rPr>
                <w:b/>
                <w:lang w:val="fr-FR"/>
              </w:rPr>
              <w:t>QUESTIONS</w:t>
            </w:r>
          </w:p>
        </w:tc>
        <w:tc>
          <w:tcPr>
            <w:tcW w:w="4142" w:type="dxa"/>
          </w:tcPr>
          <w:p w14:paraId="0C75EB44" w14:textId="77777777" w:rsidR="00520F3A" w:rsidRPr="00634F9E" w:rsidRDefault="00520F3A" w:rsidP="00387B6B">
            <w:pPr>
              <w:rPr>
                <w:b/>
                <w:lang w:val="fr-FR"/>
              </w:rPr>
            </w:pPr>
            <w:r w:rsidRPr="00634F9E">
              <w:rPr>
                <w:b/>
                <w:lang w:val="fr-FR"/>
              </w:rPr>
              <w:t>REPONSES</w:t>
            </w:r>
          </w:p>
        </w:tc>
        <w:tc>
          <w:tcPr>
            <w:tcW w:w="1319" w:type="dxa"/>
          </w:tcPr>
          <w:p w14:paraId="22CF3924" w14:textId="77777777" w:rsidR="00520F3A" w:rsidRPr="00634F9E" w:rsidRDefault="00520F3A" w:rsidP="00387B6B">
            <w:pPr>
              <w:rPr>
                <w:b/>
                <w:lang w:val="fr-FR"/>
              </w:rPr>
            </w:pPr>
            <w:r w:rsidRPr="00634F9E">
              <w:rPr>
                <w:b/>
                <w:lang w:val="fr-FR"/>
              </w:rPr>
              <w:t>CODE</w:t>
            </w:r>
          </w:p>
        </w:tc>
      </w:tr>
      <w:tr w:rsidR="00520F3A" w:rsidRPr="00360F8A" w14:paraId="3DAD8055" w14:textId="77777777" w:rsidTr="00387B6B">
        <w:tc>
          <w:tcPr>
            <w:tcW w:w="10165" w:type="dxa"/>
            <w:gridSpan w:val="4"/>
          </w:tcPr>
          <w:p w14:paraId="7B9FD4A4" w14:textId="77777777" w:rsidR="00520F3A" w:rsidRPr="00634F9E" w:rsidRDefault="00520F3A" w:rsidP="00387B6B">
            <w:pPr>
              <w:pStyle w:val="ListParagraph"/>
              <w:numPr>
                <w:ilvl w:val="0"/>
                <w:numId w:val="2"/>
              </w:numPr>
              <w:rPr>
                <w:b/>
                <w:lang w:val="fr-FR"/>
              </w:rPr>
            </w:pPr>
            <w:r w:rsidRPr="00634F9E">
              <w:rPr>
                <w:b/>
                <w:lang w:val="fr-FR"/>
              </w:rPr>
              <w:t xml:space="preserve">INFORMATIONS GENERALES </w:t>
            </w:r>
          </w:p>
        </w:tc>
      </w:tr>
      <w:tr w:rsidR="00520F3A" w:rsidRPr="00B76847" w14:paraId="41C5414C" w14:textId="77777777" w:rsidTr="00387B6B">
        <w:tc>
          <w:tcPr>
            <w:tcW w:w="10165" w:type="dxa"/>
            <w:gridSpan w:val="4"/>
          </w:tcPr>
          <w:p w14:paraId="442104E3" w14:textId="77777777" w:rsidR="00520F3A" w:rsidRPr="00634F9E" w:rsidRDefault="00520F3A" w:rsidP="00387B6B">
            <w:pPr>
              <w:rPr>
                <w:b/>
                <w:lang w:val="fr-FR"/>
              </w:rPr>
            </w:pPr>
            <w:r w:rsidRPr="00634F9E">
              <w:rPr>
                <w:b/>
                <w:lang w:val="fr-FR"/>
              </w:rPr>
              <w:t>A.I. INFORMATION DE BASE</w:t>
            </w:r>
          </w:p>
        </w:tc>
      </w:tr>
      <w:tr w:rsidR="00520F3A" w:rsidRPr="00360F8A" w14:paraId="35D11B74" w14:textId="77777777" w:rsidTr="00562918">
        <w:tc>
          <w:tcPr>
            <w:tcW w:w="1165" w:type="dxa"/>
          </w:tcPr>
          <w:p w14:paraId="4766C95D" w14:textId="77777777" w:rsidR="00520F3A" w:rsidRDefault="00520F3A" w:rsidP="00387B6B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4D47DCEF" w14:textId="77777777" w:rsidR="00520F3A" w:rsidRPr="00360F8A" w:rsidRDefault="00520F3A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Zone de santé </w:t>
            </w:r>
          </w:p>
        </w:tc>
        <w:tc>
          <w:tcPr>
            <w:tcW w:w="4142" w:type="dxa"/>
          </w:tcPr>
          <w:p w14:paraId="58F3A918" w14:textId="77777777" w:rsidR="00520F3A" w:rsidRPr="00360F8A" w:rsidRDefault="00520F3A" w:rsidP="00387B6B">
            <w:pPr>
              <w:rPr>
                <w:lang w:val="fr-FR"/>
              </w:rPr>
            </w:pPr>
          </w:p>
        </w:tc>
        <w:tc>
          <w:tcPr>
            <w:tcW w:w="1319" w:type="dxa"/>
          </w:tcPr>
          <w:p w14:paraId="16AAE99E" w14:textId="77777777" w:rsidR="00520F3A" w:rsidRPr="00360F8A" w:rsidRDefault="00520F3A" w:rsidP="00387B6B">
            <w:pPr>
              <w:rPr>
                <w:lang w:val="fr-FR"/>
              </w:rPr>
            </w:pPr>
          </w:p>
        </w:tc>
      </w:tr>
      <w:tr w:rsidR="00520F3A" w:rsidRPr="00360F8A" w14:paraId="017A2A70" w14:textId="77777777" w:rsidTr="00562918">
        <w:tc>
          <w:tcPr>
            <w:tcW w:w="1165" w:type="dxa"/>
          </w:tcPr>
          <w:p w14:paraId="32170ECD" w14:textId="77777777" w:rsidR="00520F3A" w:rsidRDefault="00520F3A" w:rsidP="00387B6B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399FAA43" w14:textId="77777777" w:rsidR="00520F3A" w:rsidRDefault="00520F3A" w:rsidP="00387B6B">
            <w:pPr>
              <w:rPr>
                <w:lang w:val="fr-FR"/>
              </w:rPr>
            </w:pPr>
            <w:r>
              <w:rPr>
                <w:lang w:val="fr-FR"/>
              </w:rPr>
              <w:t>Village</w:t>
            </w:r>
          </w:p>
        </w:tc>
        <w:tc>
          <w:tcPr>
            <w:tcW w:w="4142" w:type="dxa"/>
          </w:tcPr>
          <w:p w14:paraId="3D53935F" w14:textId="77777777" w:rsidR="00520F3A" w:rsidRPr="00360F8A" w:rsidRDefault="00520F3A" w:rsidP="00387B6B">
            <w:pPr>
              <w:rPr>
                <w:lang w:val="fr-FR"/>
              </w:rPr>
            </w:pPr>
          </w:p>
        </w:tc>
        <w:tc>
          <w:tcPr>
            <w:tcW w:w="1319" w:type="dxa"/>
          </w:tcPr>
          <w:p w14:paraId="4A4984D8" w14:textId="77777777" w:rsidR="00520F3A" w:rsidRPr="00360F8A" w:rsidRDefault="00520F3A" w:rsidP="00387B6B">
            <w:pPr>
              <w:rPr>
                <w:lang w:val="fr-FR"/>
              </w:rPr>
            </w:pPr>
          </w:p>
        </w:tc>
      </w:tr>
      <w:tr w:rsidR="00E00BC2" w:rsidRPr="00B76847" w14:paraId="76CBBEC0" w14:textId="77777777" w:rsidTr="00562918">
        <w:tc>
          <w:tcPr>
            <w:tcW w:w="1165" w:type="dxa"/>
          </w:tcPr>
          <w:p w14:paraId="46BAC79B" w14:textId="77777777" w:rsidR="00E00BC2" w:rsidRDefault="00E00BC2" w:rsidP="00387B6B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068852A4" w14:textId="77777777" w:rsidR="00E00BC2" w:rsidRDefault="00E00BC2" w:rsidP="00387B6B">
            <w:pPr>
              <w:rPr>
                <w:lang w:val="fr-FR"/>
              </w:rPr>
            </w:pPr>
            <w:r w:rsidRPr="00E00BC2">
              <w:rPr>
                <w:lang w:val="fr-FR"/>
              </w:rPr>
              <w:t>Nom structure de santé la plus proche</w:t>
            </w:r>
          </w:p>
        </w:tc>
        <w:tc>
          <w:tcPr>
            <w:tcW w:w="4142" w:type="dxa"/>
          </w:tcPr>
          <w:p w14:paraId="36D7078A" w14:textId="77777777" w:rsidR="00E00BC2" w:rsidRDefault="00E00BC2" w:rsidP="00387B6B">
            <w:pPr>
              <w:rPr>
                <w:lang w:val="fr-FR"/>
              </w:rPr>
            </w:pPr>
          </w:p>
        </w:tc>
        <w:tc>
          <w:tcPr>
            <w:tcW w:w="1319" w:type="dxa"/>
          </w:tcPr>
          <w:p w14:paraId="7249082E" w14:textId="77777777" w:rsidR="00E00BC2" w:rsidRPr="00634F9E" w:rsidRDefault="00E00BC2" w:rsidP="00387B6B">
            <w:pPr>
              <w:rPr>
                <w:lang w:val="fr-FR"/>
              </w:rPr>
            </w:pPr>
          </w:p>
        </w:tc>
      </w:tr>
      <w:tr w:rsidR="00E00BC2" w:rsidRPr="00B76847" w14:paraId="1CC0C515" w14:textId="77777777" w:rsidTr="00387B6B">
        <w:tc>
          <w:tcPr>
            <w:tcW w:w="10165" w:type="dxa"/>
            <w:gridSpan w:val="4"/>
          </w:tcPr>
          <w:p w14:paraId="0161B747" w14:textId="77777777" w:rsidR="00E00BC2" w:rsidRPr="00E00BC2" w:rsidRDefault="00E00BC2" w:rsidP="00387B6B">
            <w:pPr>
              <w:rPr>
                <w:b/>
                <w:lang w:val="fr-FR"/>
              </w:rPr>
            </w:pPr>
            <w:proofErr w:type="gramStart"/>
            <w:r w:rsidRPr="00E00BC2">
              <w:rPr>
                <w:b/>
                <w:lang w:val="fr-FR"/>
              </w:rPr>
              <w:t>A.II.</w:t>
            </w:r>
            <w:proofErr w:type="gramEnd"/>
            <w:r w:rsidRPr="00E00BC2">
              <w:rPr>
                <w:b/>
                <w:lang w:val="fr-FR"/>
              </w:rPr>
              <w:t xml:space="preserve"> INFORMATIONS </w:t>
            </w:r>
            <w:r>
              <w:rPr>
                <w:b/>
                <w:lang w:val="fr-FR"/>
              </w:rPr>
              <w:t xml:space="preserve"> </w:t>
            </w:r>
            <w:r w:rsidRPr="00E00BC2">
              <w:rPr>
                <w:b/>
                <w:lang w:val="fr-FR"/>
              </w:rPr>
              <w:t xml:space="preserve"> RELATIVES AU PROFIL DE L’INTERVIEWÉ</w:t>
            </w:r>
          </w:p>
        </w:tc>
      </w:tr>
      <w:tr w:rsidR="00E00BC2" w:rsidRPr="00360F8A" w14:paraId="6BD228C2" w14:textId="77777777" w:rsidTr="00562918">
        <w:tc>
          <w:tcPr>
            <w:tcW w:w="1165" w:type="dxa"/>
          </w:tcPr>
          <w:p w14:paraId="2A558981" w14:textId="77777777" w:rsidR="00E00BC2" w:rsidRPr="00E00BC2" w:rsidRDefault="00E00BC2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2E88D4CC" w14:textId="77777777" w:rsidR="00E00BC2" w:rsidRPr="00E00BC2" w:rsidRDefault="00E00BC2" w:rsidP="00E00BC2">
            <w:pPr>
              <w:rPr>
                <w:lang w:val="fr-FR"/>
              </w:rPr>
            </w:pPr>
            <w:r>
              <w:rPr>
                <w:lang w:val="fr-FR"/>
              </w:rPr>
              <w:t>SEXE</w:t>
            </w:r>
          </w:p>
        </w:tc>
        <w:tc>
          <w:tcPr>
            <w:tcW w:w="4142" w:type="dxa"/>
          </w:tcPr>
          <w:p w14:paraId="52585769" w14:textId="77777777" w:rsidR="00E00BC2" w:rsidRDefault="00E00BC2" w:rsidP="00E00BC2">
            <w:pPr>
              <w:rPr>
                <w:lang w:val="fr-FR"/>
              </w:rPr>
            </w:pPr>
            <w:r>
              <w:rPr>
                <w:lang w:val="fr-FR"/>
              </w:rPr>
              <w:t>1= Homme</w:t>
            </w:r>
          </w:p>
          <w:p w14:paraId="221E294E" w14:textId="77777777" w:rsidR="00E00BC2" w:rsidRDefault="00E00BC2" w:rsidP="00E00BC2">
            <w:pPr>
              <w:rPr>
                <w:lang w:val="fr-FR"/>
              </w:rPr>
            </w:pPr>
            <w:r>
              <w:rPr>
                <w:lang w:val="fr-FR"/>
              </w:rPr>
              <w:t>2= Femme</w:t>
            </w:r>
          </w:p>
        </w:tc>
        <w:tc>
          <w:tcPr>
            <w:tcW w:w="1319" w:type="dxa"/>
          </w:tcPr>
          <w:p w14:paraId="7A236282" w14:textId="77777777" w:rsidR="00E00BC2" w:rsidRDefault="00E00BC2" w:rsidP="00E00BC2">
            <w:pPr>
              <w:rPr>
                <w:lang w:val="fr-FR"/>
              </w:rPr>
            </w:pPr>
          </w:p>
          <w:p w14:paraId="3A8718E0" w14:textId="77777777" w:rsidR="00E00BC2" w:rsidRPr="00360F8A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>|___|___|</w:t>
            </w:r>
          </w:p>
        </w:tc>
      </w:tr>
      <w:tr w:rsidR="00E00BC2" w:rsidRPr="00360F8A" w14:paraId="1CDD09DE" w14:textId="77777777" w:rsidTr="00562918">
        <w:tc>
          <w:tcPr>
            <w:tcW w:w="1165" w:type="dxa"/>
          </w:tcPr>
          <w:p w14:paraId="78727D14" w14:textId="77777777" w:rsidR="00E00BC2" w:rsidRPr="00E00BC2" w:rsidRDefault="00E00BC2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5B3569F7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>Age de la personne interviewée :</w:t>
            </w:r>
          </w:p>
        </w:tc>
        <w:tc>
          <w:tcPr>
            <w:tcW w:w="4142" w:type="dxa"/>
          </w:tcPr>
          <w:p w14:paraId="2B2F12C1" w14:textId="77777777" w:rsidR="00E00BC2" w:rsidRDefault="00E00BC2" w:rsidP="00E00BC2">
            <w:pPr>
              <w:rPr>
                <w:lang w:val="fr-FR"/>
              </w:rPr>
            </w:pPr>
          </w:p>
          <w:p w14:paraId="47EF50C7" w14:textId="77777777" w:rsidR="00E00BC2" w:rsidRDefault="00E00BC2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 1 </w:t>
            </w:r>
            <w:r w:rsidRPr="00E00BC2">
              <w:rPr>
                <w:lang w:val="fr-FR"/>
              </w:rPr>
              <w:t>=</w:t>
            </w:r>
            <w:r>
              <w:rPr>
                <w:lang w:val="fr-FR"/>
              </w:rPr>
              <w:t xml:space="preserve"> </w:t>
            </w:r>
            <w:r w:rsidRPr="00E00BC2">
              <w:rPr>
                <w:lang w:val="fr-FR"/>
              </w:rPr>
              <w:t xml:space="preserve">18-50 ans </w:t>
            </w:r>
          </w:p>
          <w:p w14:paraId="42FAB3E4" w14:textId="77777777" w:rsidR="00E00BC2" w:rsidRDefault="00E00BC2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2 </w:t>
            </w:r>
            <w:proofErr w:type="gramStart"/>
            <w:r w:rsidRPr="00E00BC2">
              <w:rPr>
                <w:lang w:val="fr-FR"/>
              </w:rPr>
              <w:t>=</w:t>
            </w:r>
            <w:r>
              <w:rPr>
                <w:lang w:val="fr-FR"/>
              </w:rPr>
              <w:t xml:space="preserve">  </w:t>
            </w:r>
            <w:r w:rsidRPr="00E00BC2">
              <w:rPr>
                <w:lang w:val="fr-FR"/>
              </w:rPr>
              <w:t>51</w:t>
            </w:r>
            <w:proofErr w:type="gramEnd"/>
            <w:r w:rsidRPr="00E00BC2">
              <w:rPr>
                <w:lang w:val="fr-FR"/>
              </w:rPr>
              <w:t xml:space="preserve">-60 ans </w:t>
            </w:r>
          </w:p>
          <w:p w14:paraId="26D40440" w14:textId="77777777" w:rsidR="00E00BC2" w:rsidRDefault="00E00BC2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3 </w:t>
            </w:r>
            <w:r w:rsidRPr="00E00BC2">
              <w:rPr>
                <w:lang w:val="fr-FR"/>
              </w:rPr>
              <w:t>=</w:t>
            </w:r>
            <w:r>
              <w:rPr>
                <w:lang w:val="fr-FR"/>
              </w:rPr>
              <w:t xml:space="preserve"> </w:t>
            </w:r>
            <w:r w:rsidRPr="00E00BC2">
              <w:rPr>
                <w:lang w:val="fr-FR"/>
              </w:rPr>
              <w:t>61 ans et plus</w:t>
            </w:r>
          </w:p>
        </w:tc>
        <w:tc>
          <w:tcPr>
            <w:tcW w:w="1319" w:type="dxa"/>
          </w:tcPr>
          <w:p w14:paraId="2EB3DD99" w14:textId="77777777" w:rsidR="00E00BC2" w:rsidRDefault="00E00BC2" w:rsidP="00E00BC2">
            <w:pPr>
              <w:rPr>
                <w:lang w:val="fr-FR"/>
              </w:rPr>
            </w:pPr>
          </w:p>
          <w:p w14:paraId="454901F6" w14:textId="77777777" w:rsidR="00E00BC2" w:rsidRPr="00360F8A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>|___|___|</w:t>
            </w:r>
          </w:p>
        </w:tc>
      </w:tr>
      <w:tr w:rsidR="00E00BC2" w:rsidRPr="00360F8A" w14:paraId="1A016811" w14:textId="77777777" w:rsidTr="00562918">
        <w:tc>
          <w:tcPr>
            <w:tcW w:w="1165" w:type="dxa"/>
          </w:tcPr>
          <w:p w14:paraId="66D058C5" w14:textId="77777777" w:rsidR="00E00BC2" w:rsidRPr="00E00BC2" w:rsidRDefault="00E00BC2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61EA7693" w14:textId="77777777" w:rsidR="00E00BC2" w:rsidRPr="00E00BC2" w:rsidRDefault="001C58A9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>Occupation de</w:t>
            </w:r>
            <w:r w:rsidR="00E00BC2" w:rsidRPr="00E00BC2">
              <w:rPr>
                <w:lang w:val="fr-FR"/>
              </w:rPr>
              <w:t xml:space="preserve"> la personne interviewée</w:t>
            </w:r>
          </w:p>
        </w:tc>
        <w:tc>
          <w:tcPr>
            <w:tcW w:w="4142" w:type="dxa"/>
          </w:tcPr>
          <w:p w14:paraId="7AD3CCA6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1= Fonctionnaire/salarié (e)  </w:t>
            </w:r>
          </w:p>
          <w:p w14:paraId="2A5F080C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2= Agriculteur </w:t>
            </w:r>
          </w:p>
          <w:p w14:paraId="1AC4850F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3= Pêcheur </w:t>
            </w:r>
          </w:p>
          <w:p w14:paraId="00315BFB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4= Commerçant </w:t>
            </w:r>
          </w:p>
          <w:p w14:paraId="00A26343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5=Ménagère </w:t>
            </w:r>
          </w:p>
          <w:p w14:paraId="70C6A1DC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6= chômeur </w:t>
            </w:r>
          </w:p>
          <w:p w14:paraId="0F3C56B2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7= Elève </w:t>
            </w:r>
          </w:p>
          <w:p w14:paraId="18D69467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>8</w:t>
            </w:r>
            <w:proofErr w:type="gramStart"/>
            <w:r w:rsidRPr="00E00BC2">
              <w:rPr>
                <w:lang w:val="fr-FR"/>
              </w:rPr>
              <w:t>=  Autres</w:t>
            </w:r>
            <w:proofErr w:type="gramEnd"/>
            <w:r w:rsidRPr="00E00BC2">
              <w:rPr>
                <w:lang w:val="fr-FR"/>
              </w:rPr>
              <w:t xml:space="preserve"> à préciser :………..</w:t>
            </w:r>
          </w:p>
        </w:tc>
        <w:tc>
          <w:tcPr>
            <w:tcW w:w="1319" w:type="dxa"/>
          </w:tcPr>
          <w:p w14:paraId="7B07ED8F" w14:textId="77777777" w:rsidR="00E00BC2" w:rsidRDefault="00E00BC2" w:rsidP="00E00BC2">
            <w:pPr>
              <w:rPr>
                <w:lang w:val="fr-FR"/>
              </w:rPr>
            </w:pPr>
          </w:p>
          <w:p w14:paraId="7A31855A" w14:textId="77777777" w:rsidR="00E00BC2" w:rsidRDefault="00E00BC2" w:rsidP="00E00BC2">
            <w:pPr>
              <w:rPr>
                <w:lang w:val="fr-FR"/>
              </w:rPr>
            </w:pPr>
          </w:p>
          <w:p w14:paraId="58D5B804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>|___|___|</w:t>
            </w:r>
          </w:p>
        </w:tc>
      </w:tr>
      <w:tr w:rsidR="00E00BC2" w:rsidRPr="00360F8A" w14:paraId="4E0C9005" w14:textId="77777777" w:rsidTr="00562918">
        <w:tc>
          <w:tcPr>
            <w:tcW w:w="1165" w:type="dxa"/>
          </w:tcPr>
          <w:p w14:paraId="43021C42" w14:textId="77777777" w:rsidR="00E00BC2" w:rsidRPr="00E00BC2" w:rsidRDefault="00E00BC2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4302DFC6" w14:textId="77777777" w:rsidR="00E00BC2" w:rsidRP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>Quel est votre niveau d’instruction</w:t>
            </w:r>
          </w:p>
        </w:tc>
        <w:tc>
          <w:tcPr>
            <w:tcW w:w="4142" w:type="dxa"/>
          </w:tcPr>
          <w:p w14:paraId="604F99ED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>1= Primaire</w:t>
            </w:r>
          </w:p>
          <w:p w14:paraId="68D1019F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2= Secondaire </w:t>
            </w:r>
          </w:p>
          <w:p w14:paraId="35381983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3= Supérieur </w:t>
            </w:r>
          </w:p>
          <w:p w14:paraId="44378DE2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4= coranique </w:t>
            </w:r>
          </w:p>
          <w:p w14:paraId="224AE208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>5= alphabétisé (e)</w:t>
            </w:r>
          </w:p>
          <w:p w14:paraId="2DCE18F6" w14:textId="77777777" w:rsidR="00E00BC2" w:rsidRP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 xml:space="preserve"> 6=Néan</w:t>
            </w:r>
            <w:r>
              <w:rPr>
                <w:lang w:val="fr-FR"/>
              </w:rPr>
              <w:t>t</w:t>
            </w:r>
          </w:p>
        </w:tc>
        <w:tc>
          <w:tcPr>
            <w:tcW w:w="1319" w:type="dxa"/>
          </w:tcPr>
          <w:p w14:paraId="56A056DA" w14:textId="77777777" w:rsidR="00E00BC2" w:rsidRDefault="00E00BC2" w:rsidP="00E00BC2">
            <w:pPr>
              <w:rPr>
                <w:lang w:val="fr-FR"/>
              </w:rPr>
            </w:pPr>
          </w:p>
          <w:p w14:paraId="6030DFF4" w14:textId="77777777" w:rsidR="00E00BC2" w:rsidRDefault="00E00BC2" w:rsidP="00E00BC2">
            <w:pPr>
              <w:rPr>
                <w:lang w:val="fr-FR"/>
              </w:rPr>
            </w:pPr>
            <w:r w:rsidRPr="00E00BC2">
              <w:rPr>
                <w:lang w:val="fr-FR"/>
              </w:rPr>
              <w:t>|___|___|</w:t>
            </w:r>
          </w:p>
        </w:tc>
      </w:tr>
      <w:tr w:rsidR="00E00BC2" w:rsidRPr="00B76847" w14:paraId="74FC010A" w14:textId="77777777" w:rsidTr="00387B6B">
        <w:tc>
          <w:tcPr>
            <w:tcW w:w="10165" w:type="dxa"/>
            <w:gridSpan w:val="4"/>
          </w:tcPr>
          <w:p w14:paraId="52FDFDBC" w14:textId="77777777" w:rsidR="00E00BC2" w:rsidRPr="00634F9E" w:rsidRDefault="00E00BC2" w:rsidP="00E00BC2">
            <w:pPr>
              <w:rPr>
                <w:b/>
                <w:lang w:val="fr-FR"/>
              </w:rPr>
            </w:pPr>
            <w:r w:rsidRPr="00634F9E">
              <w:rPr>
                <w:b/>
                <w:lang w:val="fr-FR"/>
              </w:rPr>
              <w:t>B. MALADIE A VIRUS EBOLA : CONNAISSANCE, ATTITUDES ET PRATIQUES</w:t>
            </w:r>
          </w:p>
        </w:tc>
      </w:tr>
      <w:tr w:rsidR="00562918" w:rsidRPr="00360F8A" w14:paraId="66C5AF96" w14:textId="77777777" w:rsidTr="00562918">
        <w:tc>
          <w:tcPr>
            <w:tcW w:w="1165" w:type="dxa"/>
          </w:tcPr>
          <w:p w14:paraId="02C0E47B" w14:textId="77777777" w:rsidR="00562918" w:rsidRPr="00872964" w:rsidRDefault="00562918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3D0A024C" w14:textId="77777777" w:rsidR="00562918" w:rsidRPr="00562918" w:rsidRDefault="00562918" w:rsidP="00562918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Avez-vous entendu parler de la MVE ces </w:t>
            </w:r>
            <w:r>
              <w:rPr>
                <w:lang w:val="fr-FR"/>
              </w:rPr>
              <w:t>3</w:t>
            </w:r>
            <w:r w:rsidRPr="00562918">
              <w:rPr>
                <w:lang w:val="fr-FR"/>
              </w:rPr>
              <w:t xml:space="preserve"> derniers mois ?? (Si non sauter à la question B II 4) </w:t>
            </w:r>
          </w:p>
          <w:p w14:paraId="4406FF9E" w14:textId="77777777" w:rsidR="00562918" w:rsidRPr="00872964" w:rsidRDefault="00562918" w:rsidP="00E00BC2">
            <w:pPr>
              <w:rPr>
                <w:lang w:val="fr-FR"/>
              </w:rPr>
            </w:pPr>
          </w:p>
        </w:tc>
        <w:tc>
          <w:tcPr>
            <w:tcW w:w="4142" w:type="dxa"/>
          </w:tcPr>
          <w:p w14:paraId="5B89315B" w14:textId="77777777" w:rsidR="00562918" w:rsidRDefault="00562918" w:rsidP="00562918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1 = Oui  </w:t>
            </w:r>
          </w:p>
          <w:p w14:paraId="39374B8C" w14:textId="77777777" w:rsidR="00562918" w:rsidRPr="00562918" w:rsidRDefault="00562918" w:rsidP="00562918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2 = Non  </w:t>
            </w:r>
          </w:p>
          <w:p w14:paraId="195A0B62" w14:textId="77777777" w:rsidR="00562918" w:rsidRPr="00872964" w:rsidRDefault="00562918" w:rsidP="00E00BC2">
            <w:pPr>
              <w:rPr>
                <w:lang w:val="fr-FR"/>
              </w:rPr>
            </w:pPr>
          </w:p>
        </w:tc>
        <w:tc>
          <w:tcPr>
            <w:tcW w:w="1319" w:type="dxa"/>
          </w:tcPr>
          <w:p w14:paraId="2E737A0E" w14:textId="77777777" w:rsidR="004814C2" w:rsidRDefault="004814C2" w:rsidP="00E00BC2">
            <w:pPr>
              <w:rPr>
                <w:lang w:val="fr-FR"/>
              </w:rPr>
            </w:pPr>
          </w:p>
          <w:p w14:paraId="1F1E418E" w14:textId="77777777" w:rsidR="00562918" w:rsidRDefault="004814C2" w:rsidP="00E00BC2">
            <w:pPr>
              <w:rPr>
                <w:lang w:val="fr-FR"/>
              </w:rPr>
            </w:pPr>
            <w:r w:rsidRPr="004814C2">
              <w:rPr>
                <w:lang w:val="fr-FR"/>
              </w:rPr>
              <w:t>|___|___|</w:t>
            </w:r>
          </w:p>
        </w:tc>
      </w:tr>
      <w:tr w:rsidR="00562918" w:rsidRPr="00360F8A" w14:paraId="77135800" w14:textId="77777777" w:rsidTr="00562918">
        <w:tc>
          <w:tcPr>
            <w:tcW w:w="1165" w:type="dxa"/>
          </w:tcPr>
          <w:p w14:paraId="48EE06E0" w14:textId="77777777" w:rsidR="00562918" w:rsidRPr="00872964" w:rsidRDefault="00562918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795418D1" w14:textId="77777777" w:rsidR="00562918" w:rsidRDefault="00562918" w:rsidP="00562918">
            <w:pPr>
              <w:rPr>
                <w:lang w:val="fr-FR"/>
              </w:rPr>
            </w:pPr>
            <w:r w:rsidRPr="00562918">
              <w:rPr>
                <w:lang w:val="fr-FR"/>
              </w:rPr>
              <w:t>Comment avez-vous reçu l’information sur la MVE</w:t>
            </w:r>
            <w:r w:rsidR="004814C2">
              <w:rPr>
                <w:lang w:val="fr-FR"/>
              </w:rPr>
              <w:t xml:space="preserve"> </w:t>
            </w:r>
            <w:proofErr w:type="gramStart"/>
            <w:r w:rsidR="004814C2" w:rsidRPr="004814C2">
              <w:rPr>
                <w:b/>
                <w:lang w:val="fr-FR"/>
              </w:rPr>
              <w:t>(</w:t>
            </w:r>
            <w:r w:rsidRPr="004814C2">
              <w:rPr>
                <w:b/>
                <w:lang w:val="fr-FR"/>
              </w:rPr>
              <w:t xml:space="preserve"> possibilité</w:t>
            </w:r>
            <w:proofErr w:type="gramEnd"/>
            <w:r w:rsidRPr="004814C2">
              <w:rPr>
                <w:b/>
                <w:lang w:val="fr-FR"/>
              </w:rPr>
              <w:t xml:space="preserve"> de cocher plusieurs  réponses</w:t>
            </w:r>
            <w:r w:rsidRPr="00562918">
              <w:rPr>
                <w:lang w:val="fr-FR"/>
              </w:rPr>
              <w:t>)</w:t>
            </w:r>
          </w:p>
          <w:p w14:paraId="4B5930E0" w14:textId="77777777" w:rsidR="00B76847" w:rsidRDefault="00B76847" w:rsidP="00562918">
            <w:pPr>
              <w:rPr>
                <w:lang w:val="fr-FR"/>
              </w:rPr>
            </w:pPr>
          </w:p>
          <w:p w14:paraId="6E8AA31A" w14:textId="2A48F12E" w:rsidR="00B76847" w:rsidRPr="00872964" w:rsidRDefault="00B76847" w:rsidP="00562918">
            <w:pPr>
              <w:rPr>
                <w:lang w:val="fr-FR"/>
              </w:rPr>
            </w:pPr>
          </w:p>
        </w:tc>
        <w:tc>
          <w:tcPr>
            <w:tcW w:w="4142" w:type="dxa"/>
          </w:tcPr>
          <w:p w14:paraId="57A01395" w14:textId="77777777" w:rsidR="00562918" w:rsidRDefault="00562918" w:rsidP="00E00BC2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1= Radio </w:t>
            </w:r>
          </w:p>
          <w:p w14:paraId="331C0DC7" w14:textId="77777777" w:rsidR="00562918" w:rsidRDefault="00562918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2 </w:t>
            </w:r>
            <w:r w:rsidRPr="00562918">
              <w:rPr>
                <w:lang w:val="fr-FR"/>
              </w:rPr>
              <w:t xml:space="preserve">= Crieurs publics/bouche à oreille </w:t>
            </w:r>
          </w:p>
          <w:p w14:paraId="56494C2E" w14:textId="77777777" w:rsidR="00562918" w:rsidRDefault="00562918" w:rsidP="00E00BC2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 5= Agents de santé (médecin, infirmier, </w:t>
            </w:r>
            <w:r>
              <w:rPr>
                <w:lang w:val="fr-FR"/>
              </w:rPr>
              <w:t xml:space="preserve">  </w:t>
            </w:r>
          </w:p>
          <w:p w14:paraId="54FC6617" w14:textId="77777777" w:rsidR="00562918" w:rsidRDefault="00562918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  <w:r w:rsidR="00B541FE" w:rsidRPr="00562918">
              <w:rPr>
                <w:lang w:val="fr-FR"/>
              </w:rPr>
              <w:t>S</w:t>
            </w:r>
            <w:r w:rsidRPr="00562918">
              <w:rPr>
                <w:lang w:val="fr-FR"/>
              </w:rPr>
              <w:t>age</w:t>
            </w:r>
            <w:r w:rsidR="00B541FE">
              <w:rPr>
                <w:lang w:val="fr-FR"/>
              </w:rPr>
              <w:t>-</w:t>
            </w:r>
            <w:r w:rsidRPr="00562918">
              <w:rPr>
                <w:lang w:val="fr-FR"/>
              </w:rPr>
              <w:t>femme…)</w:t>
            </w:r>
          </w:p>
          <w:p w14:paraId="612E416E" w14:textId="77777777" w:rsidR="00120C99" w:rsidRDefault="00562918" w:rsidP="00E00BC2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 6=</w:t>
            </w:r>
            <w:proofErr w:type="spellStart"/>
            <w:r w:rsidR="00120C99">
              <w:rPr>
                <w:lang w:val="fr-FR"/>
              </w:rPr>
              <w:t>RECOs</w:t>
            </w:r>
            <w:proofErr w:type="spellEnd"/>
          </w:p>
          <w:p w14:paraId="71E550FA" w14:textId="3AFB8977" w:rsidR="00562918" w:rsidRDefault="00120C99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7 = autres </w:t>
            </w:r>
            <w:r w:rsidR="00562918" w:rsidRPr="00562918">
              <w:rPr>
                <w:lang w:val="fr-FR"/>
              </w:rPr>
              <w:t>Acteurs communautaires (</w:t>
            </w:r>
            <w:proofErr w:type="spellStart"/>
            <w:r>
              <w:rPr>
                <w:lang w:val="fr-FR"/>
              </w:rPr>
              <w:t>ONGs</w:t>
            </w:r>
            <w:proofErr w:type="spellEnd"/>
            <w:r>
              <w:rPr>
                <w:lang w:val="fr-FR"/>
              </w:rPr>
              <w:t xml:space="preserve">-UN- </w:t>
            </w:r>
            <w:proofErr w:type="spellStart"/>
            <w:r>
              <w:rPr>
                <w:lang w:val="fr-FR"/>
              </w:rPr>
              <w:t>CMMpas</w:t>
            </w:r>
            <w:proofErr w:type="spellEnd"/>
            <w:r>
              <w:rPr>
                <w:lang w:val="fr-FR"/>
              </w:rPr>
              <w:t xml:space="preserve"> RECO)</w:t>
            </w:r>
          </w:p>
          <w:p w14:paraId="41E55B6F" w14:textId="46E7410B" w:rsidR="00120C99" w:rsidRDefault="00120C99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Leader communautaire (chefs quartier </w:t>
            </w:r>
            <w:proofErr w:type="spellStart"/>
            <w:r>
              <w:rPr>
                <w:lang w:val="fr-FR"/>
              </w:rPr>
              <w:t>etc</w:t>
            </w:r>
            <w:proofErr w:type="spellEnd"/>
            <w:r>
              <w:rPr>
                <w:lang w:val="fr-FR"/>
              </w:rPr>
              <w:t>)</w:t>
            </w:r>
          </w:p>
          <w:p w14:paraId="30B70F46" w14:textId="75655705" w:rsidR="00120C99" w:rsidRDefault="00120C99" w:rsidP="00E00BC2">
            <w:pPr>
              <w:rPr>
                <w:lang w:val="fr-FR"/>
              </w:rPr>
            </w:pPr>
            <w:r>
              <w:rPr>
                <w:lang w:val="fr-FR"/>
              </w:rPr>
              <w:t>Voisins/ voisines</w:t>
            </w:r>
          </w:p>
          <w:p w14:paraId="2033685D" w14:textId="343DE3F1" w:rsidR="00120C99" w:rsidRDefault="00120C99" w:rsidP="00E00BC2">
            <w:pPr>
              <w:rPr>
                <w:lang w:val="fr-FR"/>
              </w:rPr>
            </w:pPr>
            <w:r>
              <w:rPr>
                <w:lang w:val="fr-FR"/>
              </w:rPr>
              <w:t>Membre de famille</w:t>
            </w:r>
          </w:p>
          <w:p w14:paraId="455E677F" w14:textId="5883147D" w:rsidR="00120C99" w:rsidRDefault="00120C99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Leader </w:t>
            </w:r>
            <w:proofErr w:type="spellStart"/>
            <w:r>
              <w:rPr>
                <w:lang w:val="fr-FR"/>
              </w:rPr>
              <w:t>religeux</w:t>
            </w:r>
            <w:proofErr w:type="spellEnd"/>
            <w:r>
              <w:rPr>
                <w:lang w:val="fr-FR"/>
              </w:rPr>
              <w:t>/ l’</w:t>
            </w:r>
            <w:proofErr w:type="spellStart"/>
            <w:r>
              <w:rPr>
                <w:lang w:val="fr-FR"/>
              </w:rPr>
              <w:t>eglise</w:t>
            </w:r>
            <w:proofErr w:type="spellEnd"/>
            <w:r>
              <w:rPr>
                <w:lang w:val="fr-FR"/>
              </w:rPr>
              <w:t xml:space="preserve"> </w:t>
            </w:r>
          </w:p>
          <w:p w14:paraId="37B5DBA6" w14:textId="779033F4" w:rsidR="005C6030" w:rsidRDefault="005C6030" w:rsidP="00E00BC2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Television</w:t>
            </w:r>
            <w:proofErr w:type="spellEnd"/>
          </w:p>
          <w:p w14:paraId="4921A965" w14:textId="756D9C45" w:rsidR="005C6030" w:rsidRDefault="005C6030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</w:p>
          <w:p w14:paraId="056071BF" w14:textId="77777777" w:rsidR="00562918" w:rsidRDefault="00562918" w:rsidP="00E00BC2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 8= Formation/école </w:t>
            </w:r>
          </w:p>
          <w:p w14:paraId="5FF867A7" w14:textId="77777777" w:rsidR="00562918" w:rsidRDefault="00562918" w:rsidP="00E00BC2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10 Affiches </w:t>
            </w:r>
          </w:p>
          <w:p w14:paraId="57AD6582" w14:textId="77777777" w:rsidR="00562918" w:rsidRPr="00872964" w:rsidRDefault="00562918" w:rsidP="00E00BC2">
            <w:pPr>
              <w:rPr>
                <w:lang w:val="fr-FR"/>
              </w:rPr>
            </w:pPr>
            <w:r w:rsidRPr="00562918">
              <w:rPr>
                <w:lang w:val="fr-FR"/>
              </w:rPr>
              <w:t>11</w:t>
            </w:r>
            <w:proofErr w:type="gramStart"/>
            <w:r w:rsidRPr="00562918">
              <w:rPr>
                <w:lang w:val="fr-FR"/>
              </w:rPr>
              <w:t>=  Autre</w:t>
            </w:r>
            <w:proofErr w:type="gramEnd"/>
            <w:r w:rsidRPr="00562918">
              <w:rPr>
                <w:lang w:val="fr-FR"/>
              </w:rPr>
              <w:t xml:space="preserve"> à préciser :………..   </w:t>
            </w:r>
          </w:p>
        </w:tc>
        <w:tc>
          <w:tcPr>
            <w:tcW w:w="1319" w:type="dxa"/>
          </w:tcPr>
          <w:p w14:paraId="321BFF06" w14:textId="77777777" w:rsidR="00562918" w:rsidRDefault="004814C2" w:rsidP="00E00BC2">
            <w:pPr>
              <w:rPr>
                <w:lang w:val="fr-FR"/>
              </w:rPr>
            </w:pPr>
            <w:r w:rsidRPr="004814C2">
              <w:rPr>
                <w:lang w:val="fr-FR"/>
              </w:rPr>
              <w:t>|___|___| |___|___| |___|___| |___|___| |___|___| |___|___|</w:t>
            </w:r>
          </w:p>
        </w:tc>
      </w:tr>
      <w:tr w:rsidR="00B76847" w:rsidRPr="00B76847" w14:paraId="48A54BD4" w14:textId="77777777" w:rsidTr="00562918">
        <w:tc>
          <w:tcPr>
            <w:tcW w:w="1165" w:type="dxa"/>
          </w:tcPr>
          <w:p w14:paraId="7B62681E" w14:textId="77777777" w:rsidR="00B76847" w:rsidRPr="00872964" w:rsidRDefault="00B76847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09415052" w14:textId="085AEBB8" w:rsidR="00B76847" w:rsidRPr="00562918" w:rsidRDefault="00B76847" w:rsidP="00562918">
            <w:pPr>
              <w:rPr>
                <w:lang w:val="fr-FR"/>
              </w:rPr>
            </w:pPr>
            <w:r>
              <w:rPr>
                <w:lang w:val="fr-FR"/>
              </w:rPr>
              <w:t xml:space="preserve">A qui tu fais le plus confiance pour les informations de MVE (options </w:t>
            </w:r>
            <w:proofErr w:type="spellStart"/>
            <w:proofErr w:type="gramStart"/>
            <w:r>
              <w:rPr>
                <w:lang w:val="fr-FR"/>
              </w:rPr>
              <w:t>meme</w:t>
            </w:r>
            <w:proofErr w:type="spellEnd"/>
            <w:r>
              <w:rPr>
                <w:lang w:val="fr-FR"/>
              </w:rPr>
              <w:t xml:space="preserve">  que</w:t>
            </w:r>
            <w:proofErr w:type="gramEnd"/>
            <w:r>
              <w:rPr>
                <w:lang w:val="fr-FR"/>
              </w:rPr>
              <w:t xml:space="preserve"> cette question)</w:t>
            </w:r>
          </w:p>
        </w:tc>
        <w:tc>
          <w:tcPr>
            <w:tcW w:w="4142" w:type="dxa"/>
          </w:tcPr>
          <w:p w14:paraId="60EEA915" w14:textId="77777777" w:rsidR="00B76847" w:rsidRDefault="00B76847" w:rsidP="00B76847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1= Radio </w:t>
            </w:r>
          </w:p>
          <w:p w14:paraId="3ED97195" w14:textId="77777777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2 </w:t>
            </w:r>
            <w:r w:rsidRPr="00562918">
              <w:rPr>
                <w:lang w:val="fr-FR"/>
              </w:rPr>
              <w:t xml:space="preserve">= Crieurs publics/bouche à oreille </w:t>
            </w:r>
          </w:p>
          <w:p w14:paraId="36E72AA2" w14:textId="77777777" w:rsidR="00B76847" w:rsidRDefault="00B76847" w:rsidP="00B76847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 5= Agents de santé (médecin, infirmier, </w:t>
            </w:r>
            <w:r>
              <w:rPr>
                <w:lang w:val="fr-FR"/>
              </w:rPr>
              <w:t xml:space="preserve">  </w:t>
            </w:r>
          </w:p>
          <w:p w14:paraId="5D5B69F5" w14:textId="77777777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  <w:r w:rsidRPr="00562918">
              <w:rPr>
                <w:lang w:val="fr-FR"/>
              </w:rPr>
              <w:t>Sage</w:t>
            </w:r>
            <w:r>
              <w:rPr>
                <w:lang w:val="fr-FR"/>
              </w:rPr>
              <w:t>-</w:t>
            </w:r>
            <w:r w:rsidRPr="00562918">
              <w:rPr>
                <w:lang w:val="fr-FR"/>
              </w:rPr>
              <w:t>femme…)</w:t>
            </w:r>
          </w:p>
          <w:p w14:paraId="16FCC56E" w14:textId="77777777" w:rsidR="00B76847" w:rsidRDefault="00B76847" w:rsidP="00B76847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 6=</w:t>
            </w:r>
            <w:proofErr w:type="spellStart"/>
            <w:r>
              <w:rPr>
                <w:lang w:val="fr-FR"/>
              </w:rPr>
              <w:t>RECOs</w:t>
            </w:r>
            <w:proofErr w:type="spellEnd"/>
          </w:p>
          <w:p w14:paraId="7A2ED63D" w14:textId="77777777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7 = autres </w:t>
            </w:r>
            <w:r w:rsidRPr="00562918">
              <w:rPr>
                <w:lang w:val="fr-FR"/>
              </w:rPr>
              <w:t>Acteurs communautaires (</w:t>
            </w:r>
            <w:proofErr w:type="spellStart"/>
            <w:r>
              <w:rPr>
                <w:lang w:val="fr-FR"/>
              </w:rPr>
              <w:t>ONGs</w:t>
            </w:r>
            <w:proofErr w:type="spellEnd"/>
            <w:r>
              <w:rPr>
                <w:lang w:val="fr-FR"/>
              </w:rPr>
              <w:t xml:space="preserve">-UN- </w:t>
            </w:r>
            <w:proofErr w:type="spellStart"/>
            <w:r>
              <w:rPr>
                <w:lang w:val="fr-FR"/>
              </w:rPr>
              <w:t>CMMpas</w:t>
            </w:r>
            <w:proofErr w:type="spellEnd"/>
            <w:r>
              <w:rPr>
                <w:lang w:val="fr-FR"/>
              </w:rPr>
              <w:t xml:space="preserve"> RECO)</w:t>
            </w:r>
          </w:p>
          <w:p w14:paraId="71DDD4B9" w14:textId="7B0FA615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Leader communautaire (chefs quartier </w:t>
            </w:r>
            <w:proofErr w:type="spellStart"/>
            <w:r>
              <w:rPr>
                <w:lang w:val="fr-FR"/>
              </w:rPr>
              <w:t>etc</w:t>
            </w:r>
            <w:proofErr w:type="spellEnd"/>
            <w:r>
              <w:rPr>
                <w:lang w:val="fr-FR"/>
              </w:rPr>
              <w:t>)</w:t>
            </w:r>
          </w:p>
          <w:p w14:paraId="22637508" w14:textId="16E9936E" w:rsidR="002768D8" w:rsidRDefault="002768D8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Membres du </w:t>
            </w:r>
            <w:proofErr w:type="spellStart"/>
            <w:r>
              <w:rPr>
                <w:lang w:val="fr-FR"/>
              </w:rPr>
              <w:t>government</w:t>
            </w:r>
            <w:proofErr w:type="spellEnd"/>
            <w:r>
              <w:rPr>
                <w:lang w:val="fr-FR"/>
              </w:rPr>
              <w:t xml:space="preserve"> </w:t>
            </w:r>
          </w:p>
          <w:p w14:paraId="6636B311" w14:textId="77777777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>Voisins/ voisines</w:t>
            </w:r>
          </w:p>
          <w:p w14:paraId="5B8088BD" w14:textId="77777777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>Membre de famille</w:t>
            </w:r>
          </w:p>
          <w:p w14:paraId="6D0A9446" w14:textId="77777777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Leader </w:t>
            </w:r>
            <w:proofErr w:type="spellStart"/>
            <w:r>
              <w:rPr>
                <w:lang w:val="fr-FR"/>
              </w:rPr>
              <w:t>religeux</w:t>
            </w:r>
            <w:proofErr w:type="spellEnd"/>
            <w:r>
              <w:rPr>
                <w:lang w:val="fr-FR"/>
              </w:rPr>
              <w:t>/ l’</w:t>
            </w:r>
            <w:proofErr w:type="spellStart"/>
            <w:r>
              <w:rPr>
                <w:lang w:val="fr-FR"/>
              </w:rPr>
              <w:t>eglise</w:t>
            </w:r>
            <w:proofErr w:type="spellEnd"/>
            <w:r>
              <w:rPr>
                <w:lang w:val="fr-FR"/>
              </w:rPr>
              <w:t xml:space="preserve"> </w:t>
            </w:r>
          </w:p>
          <w:p w14:paraId="49E7248F" w14:textId="77777777" w:rsidR="00B76847" w:rsidRDefault="00B76847" w:rsidP="00B76847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Television</w:t>
            </w:r>
            <w:proofErr w:type="spellEnd"/>
          </w:p>
          <w:p w14:paraId="437267C7" w14:textId="77777777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</w:p>
          <w:p w14:paraId="1704115E" w14:textId="77777777" w:rsidR="00B76847" w:rsidRDefault="00B76847" w:rsidP="00B76847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 8= Formation/école </w:t>
            </w:r>
          </w:p>
          <w:p w14:paraId="121AEEFC" w14:textId="77777777" w:rsidR="00B76847" w:rsidRDefault="00B76847" w:rsidP="00B76847">
            <w:pPr>
              <w:rPr>
                <w:lang w:val="fr-FR"/>
              </w:rPr>
            </w:pPr>
            <w:r w:rsidRPr="00562918">
              <w:rPr>
                <w:lang w:val="fr-FR"/>
              </w:rPr>
              <w:t xml:space="preserve">10 Affiches </w:t>
            </w:r>
          </w:p>
          <w:p w14:paraId="29B3125D" w14:textId="2E4EF6FD" w:rsidR="00B76847" w:rsidRPr="00562918" w:rsidRDefault="00B76847" w:rsidP="00B76847">
            <w:pPr>
              <w:rPr>
                <w:lang w:val="fr-FR"/>
              </w:rPr>
            </w:pPr>
            <w:r w:rsidRPr="00562918">
              <w:rPr>
                <w:lang w:val="fr-FR"/>
              </w:rPr>
              <w:t>11</w:t>
            </w:r>
            <w:proofErr w:type="gramStart"/>
            <w:r w:rsidRPr="00562918">
              <w:rPr>
                <w:lang w:val="fr-FR"/>
              </w:rPr>
              <w:t>=  Autre</w:t>
            </w:r>
            <w:proofErr w:type="gramEnd"/>
            <w:r w:rsidRPr="00562918">
              <w:rPr>
                <w:lang w:val="fr-FR"/>
              </w:rPr>
              <w:t xml:space="preserve"> à préciser :………..   </w:t>
            </w:r>
          </w:p>
        </w:tc>
        <w:tc>
          <w:tcPr>
            <w:tcW w:w="1319" w:type="dxa"/>
          </w:tcPr>
          <w:p w14:paraId="55D43294" w14:textId="77777777" w:rsidR="00B76847" w:rsidRPr="004814C2" w:rsidRDefault="00B76847" w:rsidP="00E00BC2">
            <w:pPr>
              <w:rPr>
                <w:lang w:val="fr-FR"/>
              </w:rPr>
            </w:pPr>
          </w:p>
        </w:tc>
      </w:tr>
      <w:tr w:rsidR="00B76847" w:rsidRPr="00B76847" w14:paraId="6DBA9746" w14:textId="77777777" w:rsidTr="00562918">
        <w:tc>
          <w:tcPr>
            <w:tcW w:w="1165" w:type="dxa"/>
          </w:tcPr>
          <w:p w14:paraId="2B2367D9" w14:textId="77777777" w:rsidR="00B76847" w:rsidRPr="00872964" w:rsidRDefault="00B76847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1BFA85E3" w14:textId="77777777" w:rsidR="00B76847" w:rsidRPr="00B76847" w:rsidRDefault="00B76847" w:rsidP="00B76847">
            <w:pPr>
              <w:rPr>
                <w:lang w:val="fr-FR"/>
              </w:rPr>
            </w:pPr>
            <w:r w:rsidRPr="00B76847">
              <w:rPr>
                <w:lang w:val="fr-FR"/>
              </w:rPr>
              <w:t xml:space="preserve">Quelles sont les </w:t>
            </w:r>
            <w:proofErr w:type="spellStart"/>
            <w:r w:rsidRPr="00B76847">
              <w:rPr>
                <w:lang w:val="fr-FR"/>
              </w:rPr>
              <w:t>inforamtions</w:t>
            </w:r>
            <w:proofErr w:type="spellEnd"/>
            <w:r w:rsidRPr="00B76847">
              <w:rPr>
                <w:lang w:val="fr-FR"/>
              </w:rPr>
              <w:t xml:space="preserve"> d’MVE </w:t>
            </w:r>
            <w:proofErr w:type="spellStart"/>
            <w:proofErr w:type="gramStart"/>
            <w:r w:rsidRPr="00B76847">
              <w:rPr>
                <w:lang w:val="fr-FR"/>
              </w:rPr>
              <w:t>recu</w:t>
            </w:r>
            <w:proofErr w:type="spellEnd"/>
            <w:r w:rsidRPr="00B76847">
              <w:rPr>
                <w:lang w:val="fr-FR"/>
              </w:rPr>
              <w:t>?</w:t>
            </w:r>
            <w:proofErr w:type="gramEnd"/>
          </w:p>
          <w:p w14:paraId="0853C208" w14:textId="77777777" w:rsidR="00B76847" w:rsidRPr="00562918" w:rsidRDefault="00B76847" w:rsidP="00562918">
            <w:pPr>
              <w:rPr>
                <w:lang w:val="fr-FR"/>
              </w:rPr>
            </w:pPr>
          </w:p>
        </w:tc>
        <w:tc>
          <w:tcPr>
            <w:tcW w:w="4142" w:type="dxa"/>
          </w:tcPr>
          <w:p w14:paraId="785EEFBD" w14:textId="366A19C6" w:rsidR="00B76847" w:rsidRP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  <w:r>
              <w:t>=</w:t>
            </w:r>
            <w:r w:rsidRPr="00B76847">
              <w:rPr>
                <w:lang w:val="fr-FR"/>
              </w:rPr>
              <w:t xml:space="preserve">Prevention </w:t>
            </w:r>
          </w:p>
          <w:p w14:paraId="6D2011DB" w14:textId="7B54694F" w:rsidR="00B76847" w:rsidRP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>2=</w:t>
            </w:r>
            <w:r w:rsidRPr="00B76847">
              <w:rPr>
                <w:lang w:val="fr-FR"/>
              </w:rPr>
              <w:t>Traitement</w:t>
            </w:r>
          </w:p>
          <w:p w14:paraId="0259E37E" w14:textId="1EA2773D" w:rsidR="00B76847" w:rsidRP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>3=</w:t>
            </w:r>
            <w:r w:rsidRPr="00B76847">
              <w:rPr>
                <w:lang w:val="fr-FR"/>
              </w:rPr>
              <w:t>Vaccin</w:t>
            </w:r>
          </w:p>
          <w:p w14:paraId="4D78FFA9" w14:textId="7BC16258" w:rsidR="00B76847" w:rsidRP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>4=</w:t>
            </w:r>
            <w:r w:rsidRPr="00B76847">
              <w:rPr>
                <w:lang w:val="fr-FR"/>
              </w:rPr>
              <w:t>EDS</w:t>
            </w:r>
          </w:p>
          <w:p w14:paraId="10476A5A" w14:textId="06E9C7AD" w:rsidR="00B76847" w:rsidRP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>5=</w:t>
            </w:r>
            <w:proofErr w:type="spellStart"/>
            <w:r w:rsidRPr="00B76847">
              <w:rPr>
                <w:lang w:val="fr-FR"/>
              </w:rPr>
              <w:t>Generale</w:t>
            </w:r>
            <w:proofErr w:type="spellEnd"/>
          </w:p>
        </w:tc>
        <w:tc>
          <w:tcPr>
            <w:tcW w:w="1319" w:type="dxa"/>
          </w:tcPr>
          <w:p w14:paraId="1EC7B013" w14:textId="77777777" w:rsidR="00B76847" w:rsidRPr="004814C2" w:rsidRDefault="00B76847" w:rsidP="00E00BC2">
            <w:pPr>
              <w:rPr>
                <w:lang w:val="fr-FR"/>
              </w:rPr>
            </w:pPr>
          </w:p>
        </w:tc>
      </w:tr>
      <w:tr w:rsidR="00B76847" w:rsidRPr="00B76847" w14:paraId="693D8AE3" w14:textId="77777777" w:rsidTr="00562918">
        <w:tc>
          <w:tcPr>
            <w:tcW w:w="1165" w:type="dxa"/>
          </w:tcPr>
          <w:p w14:paraId="6EE3AFC4" w14:textId="77777777" w:rsidR="00B76847" w:rsidRPr="00872964" w:rsidRDefault="00B76847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2FDAD256" w14:textId="57300F23" w:rsidR="00B76847" w:rsidRP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Est-ce que tu sens que t’as suffisamment d’information sur MVE pour te </w:t>
            </w:r>
            <w:proofErr w:type="spellStart"/>
            <w:r>
              <w:rPr>
                <w:lang w:val="fr-FR"/>
              </w:rPr>
              <w:t>proteger</w:t>
            </w:r>
            <w:proofErr w:type="spellEnd"/>
            <w:r>
              <w:rPr>
                <w:lang w:val="fr-FR"/>
              </w:rPr>
              <w:t xml:space="preserve"> </w:t>
            </w:r>
          </w:p>
        </w:tc>
        <w:tc>
          <w:tcPr>
            <w:tcW w:w="4142" w:type="dxa"/>
          </w:tcPr>
          <w:p w14:paraId="4A7D13C1" w14:textId="77777777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1=oui </w:t>
            </w:r>
          </w:p>
          <w:p w14:paraId="4F9CAD1C" w14:textId="77777777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 xml:space="preserve">2=non </w:t>
            </w:r>
          </w:p>
          <w:p w14:paraId="78C408E0" w14:textId="57B202A6" w:rsidR="00B76847" w:rsidRDefault="00B76847" w:rsidP="00B76847">
            <w:pPr>
              <w:rPr>
                <w:lang w:val="fr-FR"/>
              </w:rPr>
            </w:pPr>
            <w:r>
              <w:rPr>
                <w:lang w:val="fr-FR"/>
              </w:rPr>
              <w:t>3= Q</w:t>
            </w:r>
            <w:r>
              <w:rPr>
                <w:lang w:val="fr-FR"/>
              </w:rPr>
              <w:t>uels sont les informations qui manquent</w:t>
            </w:r>
            <w:r>
              <w:rPr>
                <w:lang w:val="fr-FR"/>
              </w:rPr>
              <w:t xml:space="preserve"> : </w:t>
            </w:r>
          </w:p>
        </w:tc>
        <w:tc>
          <w:tcPr>
            <w:tcW w:w="1319" w:type="dxa"/>
          </w:tcPr>
          <w:p w14:paraId="13957F33" w14:textId="77777777" w:rsidR="00B76847" w:rsidRPr="004814C2" w:rsidRDefault="00B76847" w:rsidP="00E00BC2">
            <w:pPr>
              <w:rPr>
                <w:lang w:val="fr-FR"/>
              </w:rPr>
            </w:pPr>
          </w:p>
        </w:tc>
      </w:tr>
      <w:tr w:rsidR="009571C8" w:rsidRPr="00B76847" w14:paraId="04F505C2" w14:textId="77777777" w:rsidTr="00562918">
        <w:tc>
          <w:tcPr>
            <w:tcW w:w="1165" w:type="dxa"/>
          </w:tcPr>
          <w:p w14:paraId="30063092" w14:textId="77777777" w:rsidR="009571C8" w:rsidRPr="00872964" w:rsidRDefault="009571C8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78822F39" w14:textId="6C13A80B" w:rsidR="009571C8" w:rsidRDefault="009571C8" w:rsidP="00B76847">
            <w:pPr>
              <w:rPr>
                <w:lang w:val="fr-FR"/>
              </w:rPr>
            </w:pPr>
            <w:r w:rsidRPr="009571C8">
              <w:rPr>
                <w:lang w:val="fr-FR"/>
              </w:rPr>
              <w:t xml:space="preserve">Quelles sont les informations que tu aurais </w:t>
            </w:r>
            <w:proofErr w:type="gramStart"/>
            <w:r w:rsidRPr="009571C8">
              <w:rPr>
                <w:lang w:val="fr-FR"/>
              </w:rPr>
              <w:t>aimé</w:t>
            </w:r>
            <w:proofErr w:type="gramEnd"/>
            <w:r w:rsidRPr="009571C8">
              <w:rPr>
                <w:lang w:val="fr-FR"/>
              </w:rPr>
              <w:t xml:space="preserve"> sur MVE</w:t>
            </w:r>
            <w:r>
              <w:rPr>
                <w:lang w:val="fr-FR"/>
              </w:rPr>
              <w:t xml:space="preserve"> : </w:t>
            </w:r>
          </w:p>
        </w:tc>
        <w:tc>
          <w:tcPr>
            <w:tcW w:w="4142" w:type="dxa"/>
          </w:tcPr>
          <w:p w14:paraId="0783251D" w14:textId="77777777" w:rsidR="009571C8" w:rsidRDefault="009571C8" w:rsidP="00B76847">
            <w:pPr>
              <w:rPr>
                <w:lang w:val="fr-FR"/>
              </w:rPr>
            </w:pPr>
            <w:r>
              <w:rPr>
                <w:lang w:val="fr-FR"/>
              </w:rPr>
              <w:t>1=</w:t>
            </w:r>
            <w:proofErr w:type="spellStart"/>
            <w:r w:rsidRPr="009571C8">
              <w:rPr>
                <w:lang w:val="fr-FR"/>
              </w:rPr>
              <w:t>prevention</w:t>
            </w:r>
            <w:proofErr w:type="spellEnd"/>
          </w:p>
          <w:p w14:paraId="59EDCEB5" w14:textId="0572F67F" w:rsidR="009571C8" w:rsidRDefault="007E6D8E" w:rsidP="00B76847">
            <w:pPr>
              <w:rPr>
                <w:lang w:val="fr-FR"/>
              </w:rPr>
            </w:pPr>
            <w:r>
              <w:rPr>
                <w:lang w:val="fr-FR"/>
              </w:rPr>
              <w:t>2=</w:t>
            </w:r>
            <w:r w:rsidR="009571C8" w:rsidRPr="009571C8">
              <w:rPr>
                <w:lang w:val="fr-FR"/>
              </w:rPr>
              <w:t xml:space="preserve"> comment fonctionne le vaccin</w:t>
            </w:r>
          </w:p>
          <w:p w14:paraId="43D6783D" w14:textId="5ED5309B" w:rsidR="009571C8" w:rsidRDefault="007E6D8E" w:rsidP="00B76847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  <w:r w:rsidR="009571C8">
              <w:rPr>
                <w:lang w:val="fr-FR"/>
              </w:rPr>
              <w:t>=</w:t>
            </w:r>
            <w:r w:rsidR="009571C8" w:rsidRPr="009571C8">
              <w:rPr>
                <w:lang w:val="fr-FR"/>
              </w:rPr>
              <w:t>qui reçoit le vaccin</w:t>
            </w:r>
          </w:p>
          <w:p w14:paraId="23CF1E39" w14:textId="00ACE14B" w:rsidR="009571C8" w:rsidRDefault="007E6D8E" w:rsidP="00B76847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  <w:r w:rsidR="009571C8">
              <w:rPr>
                <w:lang w:val="fr-FR"/>
              </w:rPr>
              <w:t>=</w:t>
            </w:r>
            <w:r w:rsidR="009571C8" w:rsidRPr="009571C8">
              <w:rPr>
                <w:lang w:val="fr-FR"/>
              </w:rPr>
              <w:t xml:space="preserve"> comment mieux </w:t>
            </w:r>
            <w:proofErr w:type="spellStart"/>
            <w:r w:rsidR="009571C8" w:rsidRPr="009571C8">
              <w:rPr>
                <w:lang w:val="fr-FR"/>
              </w:rPr>
              <w:t>prot</w:t>
            </w:r>
            <w:r>
              <w:rPr>
                <w:lang w:val="fr-FR"/>
              </w:rPr>
              <w:t>e</w:t>
            </w:r>
            <w:r w:rsidR="009571C8" w:rsidRPr="009571C8">
              <w:rPr>
                <w:lang w:val="fr-FR"/>
              </w:rPr>
              <w:t>ger</w:t>
            </w:r>
            <w:proofErr w:type="spellEnd"/>
          </w:p>
          <w:p w14:paraId="596007E2" w14:textId="0934C54E" w:rsidR="009571C8" w:rsidRDefault="007E6D8E" w:rsidP="00B76847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  <w:r w:rsidR="009571C8">
              <w:rPr>
                <w:lang w:val="fr-FR"/>
              </w:rPr>
              <w:t>=</w:t>
            </w:r>
            <w:r w:rsidR="009571C8" w:rsidRPr="009571C8">
              <w:rPr>
                <w:lang w:val="fr-FR"/>
              </w:rPr>
              <w:t>comment on peut</w:t>
            </w:r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etre</w:t>
            </w:r>
            <w:proofErr w:type="spellEnd"/>
            <w:r w:rsidR="009571C8" w:rsidRPr="009571C8">
              <w:rPr>
                <w:lang w:val="fr-FR"/>
              </w:rPr>
              <w:t xml:space="preserve"> contaminer</w:t>
            </w:r>
          </w:p>
          <w:p w14:paraId="77F2513E" w14:textId="77777777" w:rsidR="007E6D8E" w:rsidRDefault="007E6D8E" w:rsidP="00B76847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  <w:r w:rsidR="009571C8">
              <w:rPr>
                <w:lang w:val="fr-FR"/>
              </w:rPr>
              <w:t>=</w:t>
            </w:r>
            <w:r w:rsidR="009571C8" w:rsidRPr="009571C8">
              <w:rPr>
                <w:lang w:val="fr-FR"/>
              </w:rPr>
              <w:t xml:space="preserve"> qui fait la riposte, </w:t>
            </w:r>
          </w:p>
          <w:p w14:paraId="05860ECD" w14:textId="77777777" w:rsidR="009571C8" w:rsidRDefault="007E6D8E" w:rsidP="00B76847">
            <w:pPr>
              <w:rPr>
                <w:lang w:val="fr-FR"/>
              </w:rPr>
            </w:pPr>
            <w:r>
              <w:rPr>
                <w:lang w:val="fr-FR"/>
              </w:rPr>
              <w:t>7=</w:t>
            </w:r>
            <w:r w:rsidR="009571C8" w:rsidRPr="009571C8">
              <w:rPr>
                <w:lang w:val="fr-FR"/>
              </w:rPr>
              <w:t xml:space="preserve">combine de gens sont </w:t>
            </w:r>
            <w:proofErr w:type="spellStart"/>
            <w:r w:rsidR="009571C8" w:rsidRPr="009571C8">
              <w:rPr>
                <w:lang w:val="fr-FR"/>
              </w:rPr>
              <w:t>gueris</w:t>
            </w:r>
            <w:proofErr w:type="spellEnd"/>
            <w:r w:rsidR="009571C8" w:rsidRPr="009571C8">
              <w:rPr>
                <w:lang w:val="fr-FR"/>
              </w:rPr>
              <w:t xml:space="preserve"> </w:t>
            </w:r>
          </w:p>
          <w:p w14:paraId="355A83E9" w14:textId="079D74A7" w:rsidR="007E6D8E" w:rsidRDefault="007E6D8E" w:rsidP="00B76847">
            <w:pPr>
              <w:rPr>
                <w:lang w:val="fr-FR"/>
              </w:rPr>
            </w:pPr>
            <w:r>
              <w:rPr>
                <w:lang w:val="fr-FR"/>
              </w:rPr>
              <w:t>8= autre</w:t>
            </w:r>
          </w:p>
        </w:tc>
        <w:tc>
          <w:tcPr>
            <w:tcW w:w="1319" w:type="dxa"/>
          </w:tcPr>
          <w:p w14:paraId="6C835231" w14:textId="77777777" w:rsidR="009571C8" w:rsidRPr="004814C2" w:rsidRDefault="009571C8" w:rsidP="00E00BC2">
            <w:pPr>
              <w:rPr>
                <w:lang w:val="fr-FR"/>
              </w:rPr>
            </w:pPr>
          </w:p>
        </w:tc>
      </w:tr>
      <w:tr w:rsidR="00AB504A" w:rsidRPr="00B76847" w14:paraId="41A16B26" w14:textId="77777777" w:rsidTr="00562918">
        <w:tc>
          <w:tcPr>
            <w:tcW w:w="1165" w:type="dxa"/>
          </w:tcPr>
          <w:p w14:paraId="157C1025" w14:textId="77777777" w:rsidR="00AB504A" w:rsidRPr="00872964" w:rsidRDefault="00AB504A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77ADEA49" w14:textId="154D952C" w:rsidR="00AB504A" w:rsidRPr="00AB504A" w:rsidRDefault="00AB504A" w:rsidP="00AB504A">
            <w:pPr>
              <w:rPr>
                <w:lang w:val="fr-FR"/>
              </w:rPr>
            </w:pPr>
            <w:r w:rsidRPr="00AB504A">
              <w:rPr>
                <w:lang w:val="fr-FR"/>
              </w:rPr>
              <w:t>Comment tu sais si c’est EBOLA ou Malaria ?</w:t>
            </w:r>
          </w:p>
          <w:p w14:paraId="53840DCB" w14:textId="38AE965B" w:rsidR="00AB504A" w:rsidRDefault="00AB504A" w:rsidP="00AB504A">
            <w:pPr>
              <w:rPr>
                <w:lang w:val="fr-FR"/>
              </w:rPr>
            </w:pPr>
            <w:r w:rsidRPr="00AB504A">
              <w:rPr>
                <w:lang w:val="fr-FR"/>
              </w:rPr>
              <w:t>•</w:t>
            </w:r>
            <w:r w:rsidRPr="00AB504A">
              <w:rPr>
                <w:lang w:val="fr-FR"/>
              </w:rPr>
              <w:tab/>
            </w:r>
          </w:p>
        </w:tc>
        <w:tc>
          <w:tcPr>
            <w:tcW w:w="4142" w:type="dxa"/>
          </w:tcPr>
          <w:p w14:paraId="39C0D719" w14:textId="77777777" w:rsidR="00AB504A" w:rsidRDefault="00AB504A" w:rsidP="00B76847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Pr="00AB504A">
              <w:rPr>
                <w:lang w:val="fr-FR"/>
              </w:rPr>
              <w:t>=</w:t>
            </w:r>
            <w:r w:rsidRPr="00AB504A">
              <w:rPr>
                <w:lang w:val="fr-FR"/>
              </w:rPr>
              <w:t xml:space="preserve">Je ne sais pas </w:t>
            </w:r>
          </w:p>
          <w:p w14:paraId="47031280" w14:textId="77777777" w:rsidR="00AB504A" w:rsidRDefault="00AB504A" w:rsidP="00B76847">
            <w:pPr>
              <w:rPr>
                <w:lang w:val="fr-FR"/>
              </w:rPr>
            </w:pPr>
            <w:r>
              <w:rPr>
                <w:lang w:val="fr-FR"/>
              </w:rPr>
              <w:t>2=</w:t>
            </w:r>
            <w:r w:rsidRPr="00AB504A">
              <w:rPr>
                <w:lang w:val="fr-FR"/>
              </w:rPr>
              <w:t>seulement un test</w:t>
            </w:r>
          </w:p>
          <w:p w14:paraId="73792A02" w14:textId="77777777" w:rsidR="00AB504A" w:rsidRDefault="00AB504A" w:rsidP="00B76847">
            <w:pPr>
              <w:rPr>
                <w:lang w:val="fr-FR"/>
              </w:rPr>
            </w:pPr>
            <w:r>
              <w:rPr>
                <w:lang w:val="fr-FR"/>
              </w:rPr>
              <w:t>3=</w:t>
            </w:r>
            <w:r w:rsidRPr="00AB504A">
              <w:rPr>
                <w:lang w:val="fr-FR"/>
              </w:rPr>
              <w:t xml:space="preserve"> le </w:t>
            </w:r>
            <w:proofErr w:type="spellStart"/>
            <w:r w:rsidRPr="00AB504A">
              <w:rPr>
                <w:lang w:val="fr-FR"/>
              </w:rPr>
              <w:t>doctor</w:t>
            </w:r>
            <w:proofErr w:type="spellEnd"/>
            <w:r w:rsidRPr="00AB504A">
              <w:rPr>
                <w:lang w:val="fr-FR"/>
              </w:rPr>
              <w:t xml:space="preserve"> va dire</w:t>
            </w:r>
          </w:p>
          <w:p w14:paraId="72ED0DBE" w14:textId="77777777" w:rsidR="00AB504A" w:rsidRDefault="00AB504A" w:rsidP="00B76847">
            <w:pPr>
              <w:rPr>
                <w:lang w:val="fr-FR"/>
              </w:rPr>
            </w:pPr>
            <w:r>
              <w:rPr>
                <w:lang w:val="fr-FR"/>
              </w:rPr>
              <w:t>4=</w:t>
            </w:r>
            <w:proofErr w:type="spellStart"/>
            <w:r w:rsidRPr="00AB504A">
              <w:rPr>
                <w:lang w:val="fr-FR"/>
              </w:rPr>
              <w:t>fievre</w:t>
            </w:r>
            <w:proofErr w:type="spellEnd"/>
            <w:r w:rsidRPr="00AB504A">
              <w:rPr>
                <w:lang w:val="fr-FR"/>
              </w:rPr>
              <w:t xml:space="preserve"> est plus haut</w:t>
            </w:r>
          </w:p>
          <w:p w14:paraId="4E431A2A" w14:textId="77777777" w:rsidR="00AB504A" w:rsidRDefault="00AB504A" w:rsidP="00B76847">
            <w:pPr>
              <w:rPr>
                <w:lang w:val="fr-FR"/>
              </w:rPr>
            </w:pPr>
            <w:r>
              <w:rPr>
                <w:lang w:val="fr-FR"/>
              </w:rPr>
              <w:t>5=</w:t>
            </w:r>
            <w:r w:rsidRPr="00AB504A">
              <w:rPr>
                <w:lang w:val="fr-FR"/>
              </w:rPr>
              <w:t xml:space="preserve"> sang est visible</w:t>
            </w:r>
          </w:p>
          <w:p w14:paraId="2AA1DE80" w14:textId="40D37B4A" w:rsidR="00AB504A" w:rsidRDefault="00AB504A" w:rsidP="00B76847">
            <w:pPr>
              <w:rPr>
                <w:lang w:val="fr-FR"/>
              </w:rPr>
            </w:pPr>
            <w:r>
              <w:rPr>
                <w:lang w:val="fr-FR"/>
              </w:rPr>
              <w:t>6=</w:t>
            </w:r>
            <w:proofErr w:type="gramStart"/>
            <w:r w:rsidRPr="00AB504A">
              <w:rPr>
                <w:lang w:val="fr-FR"/>
              </w:rPr>
              <w:t>yeux</w:t>
            </w:r>
            <w:r w:rsidR="003519FE">
              <w:rPr>
                <w:lang w:val="fr-FR"/>
              </w:rPr>
              <w:t xml:space="preserve"> </w:t>
            </w:r>
            <w:r w:rsidRPr="00AB504A">
              <w:rPr>
                <w:lang w:val="fr-FR"/>
              </w:rPr>
              <w:t>rouge</w:t>
            </w:r>
            <w:proofErr w:type="gramEnd"/>
            <w:r w:rsidRPr="00AB504A">
              <w:rPr>
                <w:lang w:val="fr-FR"/>
              </w:rPr>
              <w:t xml:space="preserve"> </w:t>
            </w:r>
          </w:p>
          <w:p w14:paraId="0C1200FC" w14:textId="4A0BC07F" w:rsidR="00AB504A" w:rsidRDefault="00AB504A" w:rsidP="00B76847">
            <w:pPr>
              <w:rPr>
                <w:lang w:val="fr-FR"/>
              </w:rPr>
            </w:pPr>
            <w:r>
              <w:rPr>
                <w:lang w:val="fr-FR"/>
              </w:rPr>
              <w:t>7=</w:t>
            </w:r>
            <w:r w:rsidRPr="00AB504A">
              <w:rPr>
                <w:lang w:val="fr-FR"/>
              </w:rPr>
              <w:t xml:space="preserve"> aller au CTE</w:t>
            </w:r>
          </w:p>
        </w:tc>
        <w:tc>
          <w:tcPr>
            <w:tcW w:w="1319" w:type="dxa"/>
          </w:tcPr>
          <w:p w14:paraId="29BC8E07" w14:textId="77777777" w:rsidR="00AB504A" w:rsidRPr="004814C2" w:rsidRDefault="00AB504A" w:rsidP="00E00BC2">
            <w:pPr>
              <w:rPr>
                <w:lang w:val="fr-FR"/>
              </w:rPr>
            </w:pPr>
          </w:p>
        </w:tc>
      </w:tr>
      <w:tr w:rsidR="00E00BC2" w:rsidRPr="00360F8A" w14:paraId="2B30E928" w14:textId="77777777" w:rsidTr="00562918">
        <w:tc>
          <w:tcPr>
            <w:tcW w:w="1165" w:type="dxa"/>
          </w:tcPr>
          <w:p w14:paraId="3C23FB80" w14:textId="77777777" w:rsidR="00E00BC2" w:rsidRPr="00872964" w:rsidRDefault="00E00BC2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4B742EF2" w14:textId="77777777" w:rsidR="00E00BC2" w:rsidRPr="00872964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>Comment appréciez-vous le niveau de gravité de la maladie à virus MVE ?</w:t>
            </w:r>
          </w:p>
        </w:tc>
        <w:tc>
          <w:tcPr>
            <w:tcW w:w="4142" w:type="dxa"/>
          </w:tcPr>
          <w:p w14:paraId="4339E4C3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>1= Pas grave</w:t>
            </w:r>
          </w:p>
          <w:p w14:paraId="1F09E76E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 2= Grave </w:t>
            </w:r>
          </w:p>
          <w:p w14:paraId="5A003197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3= Très grave </w:t>
            </w:r>
          </w:p>
          <w:p w14:paraId="547B4466" w14:textId="77777777" w:rsidR="00E00BC2" w:rsidRPr="00360F8A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>4=NSP</w:t>
            </w:r>
          </w:p>
        </w:tc>
        <w:tc>
          <w:tcPr>
            <w:tcW w:w="1319" w:type="dxa"/>
          </w:tcPr>
          <w:p w14:paraId="17FBCF07" w14:textId="77777777" w:rsidR="00E00BC2" w:rsidRDefault="00E00BC2" w:rsidP="00E00BC2">
            <w:pPr>
              <w:rPr>
                <w:lang w:val="fr-FR"/>
              </w:rPr>
            </w:pPr>
          </w:p>
          <w:p w14:paraId="32420E72" w14:textId="77777777" w:rsidR="00E00BC2" w:rsidRPr="00360F8A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>|___|___|</w:t>
            </w:r>
          </w:p>
        </w:tc>
      </w:tr>
      <w:tr w:rsidR="00E00BC2" w:rsidRPr="00360F8A" w14:paraId="2730BDBA" w14:textId="77777777" w:rsidTr="00562918">
        <w:tc>
          <w:tcPr>
            <w:tcW w:w="1165" w:type="dxa"/>
          </w:tcPr>
          <w:p w14:paraId="0E6D70C9" w14:textId="77777777" w:rsidR="00E00BC2" w:rsidRPr="00872964" w:rsidRDefault="00E00BC2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178C8CEA" w14:textId="77777777" w:rsidR="00E00BC2" w:rsidRPr="00872964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Quels sont les signes de la MVE ? (Possibilité de cocher </w:t>
            </w:r>
            <w:proofErr w:type="gramStart"/>
            <w:r w:rsidRPr="00872964">
              <w:rPr>
                <w:lang w:val="fr-FR"/>
              </w:rPr>
              <w:t>plusieurs  réponses</w:t>
            </w:r>
            <w:proofErr w:type="gramEnd"/>
            <w:r w:rsidRPr="00872964">
              <w:rPr>
                <w:lang w:val="fr-FR"/>
              </w:rPr>
              <w:t xml:space="preserve">) </w:t>
            </w:r>
          </w:p>
          <w:p w14:paraId="0606A1D6" w14:textId="77777777" w:rsidR="00E00BC2" w:rsidRPr="00872964" w:rsidRDefault="00E00BC2" w:rsidP="00E00BC2">
            <w:pPr>
              <w:rPr>
                <w:lang w:val="fr-FR"/>
              </w:rPr>
            </w:pPr>
          </w:p>
        </w:tc>
        <w:tc>
          <w:tcPr>
            <w:tcW w:w="4142" w:type="dxa"/>
          </w:tcPr>
          <w:p w14:paraId="477B4464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1= Maux de tête </w:t>
            </w:r>
          </w:p>
          <w:p w14:paraId="5EFB8C43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 2= Fatigue intense    </w:t>
            </w:r>
          </w:p>
          <w:p w14:paraId="7340E1AB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 3= Fièvre</w:t>
            </w:r>
          </w:p>
          <w:p w14:paraId="1B1E5C94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 4= Douleurs articulaires     </w:t>
            </w:r>
          </w:p>
          <w:p w14:paraId="76D24C30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 5= Saignement ou Hémorragies  </w:t>
            </w:r>
          </w:p>
          <w:p w14:paraId="7CC1D701" w14:textId="77777777" w:rsidR="00E00BC2" w:rsidRDefault="00E00BC2" w:rsidP="00E00BC2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Pr="00872964">
              <w:rPr>
                <w:lang w:val="fr-FR"/>
              </w:rPr>
              <w:t>6= Vomissement</w:t>
            </w:r>
          </w:p>
          <w:p w14:paraId="33622E16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 8=Diarrhée </w:t>
            </w:r>
          </w:p>
          <w:p w14:paraId="588ECB0C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9=Douleurs abdominales </w:t>
            </w:r>
          </w:p>
          <w:p w14:paraId="79106904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10= Douleurs musculaires </w:t>
            </w:r>
          </w:p>
          <w:p w14:paraId="0599C09C" w14:textId="77777777" w:rsidR="00E00BC2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11=Autre à préciser……………… </w:t>
            </w:r>
          </w:p>
          <w:p w14:paraId="767EC16A" w14:textId="77777777" w:rsidR="00E00BC2" w:rsidRPr="00360F8A" w:rsidRDefault="00E00BC2" w:rsidP="00E00BC2">
            <w:pPr>
              <w:rPr>
                <w:lang w:val="fr-FR"/>
              </w:rPr>
            </w:pPr>
            <w:r w:rsidRPr="00872964">
              <w:rPr>
                <w:lang w:val="fr-FR"/>
              </w:rPr>
              <w:t xml:space="preserve">12= Ne sais pas     </w:t>
            </w:r>
          </w:p>
        </w:tc>
        <w:tc>
          <w:tcPr>
            <w:tcW w:w="1319" w:type="dxa"/>
          </w:tcPr>
          <w:p w14:paraId="77CEE7CE" w14:textId="77777777" w:rsidR="00E00BC2" w:rsidRPr="009315AA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|___|___| |___|___| |___|___| |___|___| |___|___| |___|___| |___|___| |___|___| |___|___| </w:t>
            </w:r>
          </w:p>
          <w:p w14:paraId="579FC40B" w14:textId="77777777" w:rsidR="00E00BC2" w:rsidRPr="00360F8A" w:rsidRDefault="00E00BC2" w:rsidP="00E00BC2">
            <w:pPr>
              <w:rPr>
                <w:lang w:val="fr-FR"/>
              </w:rPr>
            </w:pPr>
          </w:p>
        </w:tc>
      </w:tr>
      <w:tr w:rsidR="00E00BC2" w:rsidRPr="00360F8A" w14:paraId="22818B6F" w14:textId="77777777" w:rsidTr="00562918">
        <w:tc>
          <w:tcPr>
            <w:tcW w:w="1165" w:type="dxa"/>
          </w:tcPr>
          <w:p w14:paraId="13EB5959" w14:textId="77777777" w:rsidR="00E00BC2" w:rsidRPr="00872964" w:rsidRDefault="00E00BC2" w:rsidP="00E00BC2">
            <w:pPr>
              <w:rPr>
                <w:lang w:val="fr-FR"/>
              </w:rPr>
            </w:pPr>
          </w:p>
        </w:tc>
        <w:tc>
          <w:tcPr>
            <w:tcW w:w="3539" w:type="dxa"/>
          </w:tcPr>
          <w:p w14:paraId="46CF5777" w14:textId="77777777" w:rsidR="00E00BC2" w:rsidRPr="009315AA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Dans quels milieux la MVE peut-elle se </w:t>
            </w:r>
            <w:r w:rsidR="00B541FE" w:rsidRPr="009315AA">
              <w:rPr>
                <w:lang w:val="fr-FR"/>
              </w:rPr>
              <w:t>transmettre ?</w:t>
            </w:r>
            <w:r w:rsidRPr="009315AA">
              <w:rPr>
                <w:lang w:val="fr-FR"/>
              </w:rPr>
              <w:t xml:space="preserve"> possibilité de cocher </w:t>
            </w:r>
            <w:proofErr w:type="gramStart"/>
            <w:r w:rsidRPr="009315AA">
              <w:rPr>
                <w:lang w:val="fr-FR"/>
              </w:rPr>
              <w:t>plusieurs  réponses</w:t>
            </w:r>
            <w:proofErr w:type="gramEnd"/>
            <w:r w:rsidRPr="009315AA">
              <w:rPr>
                <w:lang w:val="fr-FR"/>
              </w:rPr>
              <w:t>)</w:t>
            </w:r>
          </w:p>
        </w:tc>
        <w:tc>
          <w:tcPr>
            <w:tcW w:w="4142" w:type="dxa"/>
          </w:tcPr>
          <w:p w14:paraId="1B5B498C" w14:textId="77777777" w:rsidR="00B541FE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1= Marché   </w:t>
            </w:r>
          </w:p>
          <w:p w14:paraId="1821471E" w14:textId="77777777" w:rsidR="00B541FE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2= Structure de santé  </w:t>
            </w:r>
          </w:p>
          <w:p w14:paraId="4FB219C5" w14:textId="77777777" w:rsidR="00B541FE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>3= transports en commun</w:t>
            </w:r>
          </w:p>
          <w:p w14:paraId="7E938C87" w14:textId="77777777" w:rsidR="00B541FE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>4= Ecole</w:t>
            </w:r>
          </w:p>
          <w:p w14:paraId="7D8321CF" w14:textId="77777777" w:rsidR="00B541FE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5= N’importe où </w:t>
            </w:r>
          </w:p>
          <w:p w14:paraId="2AB4EB53" w14:textId="77777777" w:rsidR="00B541FE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6= Maison </w:t>
            </w:r>
          </w:p>
          <w:p w14:paraId="79B4A2FE" w14:textId="77777777" w:rsidR="00B541FE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7= Préparation de l’enterrement  </w:t>
            </w:r>
          </w:p>
          <w:p w14:paraId="21DDF44B" w14:textId="77777777" w:rsidR="00B541FE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8= Autres à préciser………………  </w:t>
            </w:r>
          </w:p>
          <w:p w14:paraId="5AF1AB33" w14:textId="77777777" w:rsidR="00E00BC2" w:rsidRPr="00872964" w:rsidRDefault="00E00BC2" w:rsidP="00E00BC2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99= Ne sais pas     </w:t>
            </w:r>
          </w:p>
        </w:tc>
        <w:tc>
          <w:tcPr>
            <w:tcW w:w="1319" w:type="dxa"/>
          </w:tcPr>
          <w:p w14:paraId="0441A816" w14:textId="77777777" w:rsidR="00B541FE" w:rsidRPr="00B541FE" w:rsidRDefault="00B541FE" w:rsidP="00B541FE">
            <w:pPr>
              <w:rPr>
                <w:lang w:val="fr-FR"/>
              </w:rPr>
            </w:pPr>
          </w:p>
          <w:p w14:paraId="65D9FE53" w14:textId="77777777" w:rsidR="00B541FE" w:rsidRPr="00B541FE" w:rsidRDefault="00B541FE" w:rsidP="00B541FE">
            <w:pPr>
              <w:rPr>
                <w:lang w:val="fr-FR"/>
              </w:rPr>
            </w:pPr>
            <w:r w:rsidRPr="00B541FE">
              <w:rPr>
                <w:lang w:val="fr-FR"/>
              </w:rPr>
              <w:t xml:space="preserve">|___|___| |___|___| |___|___| |___|___| |___|___| |___|___| |___|___| </w:t>
            </w:r>
          </w:p>
          <w:p w14:paraId="76FEA80A" w14:textId="77777777" w:rsidR="00E00BC2" w:rsidRPr="009315AA" w:rsidRDefault="00E00BC2" w:rsidP="00E00BC2">
            <w:pPr>
              <w:rPr>
                <w:lang w:val="fr-FR"/>
              </w:rPr>
            </w:pPr>
          </w:p>
        </w:tc>
      </w:tr>
    </w:tbl>
    <w:p w14:paraId="5ECEE848" w14:textId="77777777" w:rsidR="0024594F" w:rsidRDefault="0024594F" w:rsidP="00520F3A">
      <w:pPr>
        <w:rPr>
          <w:lang w:val="fr-FR"/>
        </w:rPr>
        <w:sectPr w:rsidR="0024594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B1EC85" w14:textId="77777777" w:rsidR="00520F3A" w:rsidRDefault="00520F3A" w:rsidP="00520F3A">
      <w:pPr>
        <w:rPr>
          <w:lang w:val="fr-FR"/>
        </w:rPr>
      </w:pPr>
    </w:p>
    <w:p w14:paraId="3ECB8667" w14:textId="77777777" w:rsidR="00520F3A" w:rsidRDefault="00520F3A" w:rsidP="00520F3A">
      <w:pPr>
        <w:rPr>
          <w:lang w:val="fr-FR"/>
        </w:rPr>
      </w:pPr>
    </w:p>
    <w:p w14:paraId="20F00053" w14:textId="77777777" w:rsidR="00520F3A" w:rsidRDefault="00520F3A" w:rsidP="00520F3A">
      <w:pPr>
        <w:rPr>
          <w:lang w:val="fr-FR"/>
        </w:rPr>
      </w:pPr>
    </w:p>
    <w:tbl>
      <w:tblPr>
        <w:tblStyle w:val="TableGrid"/>
        <w:tblW w:w="10170" w:type="dxa"/>
        <w:tblInd w:w="-545" w:type="dxa"/>
        <w:tblLook w:val="04A0" w:firstRow="1" w:lastRow="0" w:firstColumn="1" w:lastColumn="0" w:noHBand="0" w:noVBand="1"/>
      </w:tblPr>
      <w:tblGrid>
        <w:gridCol w:w="1237"/>
        <w:gridCol w:w="3169"/>
        <w:gridCol w:w="4427"/>
        <w:gridCol w:w="1337"/>
      </w:tblGrid>
      <w:tr w:rsidR="00520F3A" w14:paraId="1E49F4CA" w14:textId="77777777" w:rsidTr="00387B6B">
        <w:tc>
          <w:tcPr>
            <w:tcW w:w="1237" w:type="dxa"/>
          </w:tcPr>
          <w:p w14:paraId="32494100" w14:textId="77777777" w:rsidR="00520F3A" w:rsidRPr="0024594F" w:rsidRDefault="00520F3A" w:rsidP="00387B6B">
            <w:pPr>
              <w:rPr>
                <w:b/>
              </w:rPr>
            </w:pPr>
            <w:r w:rsidRPr="0024594F">
              <w:rPr>
                <w:b/>
              </w:rPr>
              <w:t>No</w:t>
            </w:r>
          </w:p>
        </w:tc>
        <w:tc>
          <w:tcPr>
            <w:tcW w:w="3169" w:type="dxa"/>
          </w:tcPr>
          <w:p w14:paraId="3F4F7677" w14:textId="77777777" w:rsidR="00520F3A" w:rsidRPr="0024594F" w:rsidRDefault="00520F3A" w:rsidP="00387B6B">
            <w:pPr>
              <w:rPr>
                <w:b/>
              </w:rPr>
            </w:pPr>
            <w:r w:rsidRPr="0024594F">
              <w:rPr>
                <w:b/>
              </w:rPr>
              <w:t>QUESTIONS</w:t>
            </w:r>
          </w:p>
        </w:tc>
        <w:tc>
          <w:tcPr>
            <w:tcW w:w="4427" w:type="dxa"/>
          </w:tcPr>
          <w:p w14:paraId="6680886C" w14:textId="77777777" w:rsidR="00520F3A" w:rsidRPr="0024594F" w:rsidRDefault="00520F3A" w:rsidP="00387B6B">
            <w:pPr>
              <w:rPr>
                <w:b/>
              </w:rPr>
            </w:pPr>
            <w:r w:rsidRPr="0024594F">
              <w:rPr>
                <w:b/>
              </w:rPr>
              <w:t>REPONSES</w:t>
            </w:r>
          </w:p>
        </w:tc>
        <w:tc>
          <w:tcPr>
            <w:tcW w:w="1337" w:type="dxa"/>
          </w:tcPr>
          <w:p w14:paraId="6BFE853A" w14:textId="77777777" w:rsidR="00520F3A" w:rsidRPr="0024594F" w:rsidRDefault="00520F3A" w:rsidP="00387B6B">
            <w:pPr>
              <w:rPr>
                <w:b/>
              </w:rPr>
            </w:pPr>
            <w:r w:rsidRPr="0024594F">
              <w:rPr>
                <w:b/>
              </w:rPr>
              <w:t>CODE</w:t>
            </w:r>
          </w:p>
        </w:tc>
      </w:tr>
      <w:tr w:rsidR="00520F3A" w14:paraId="3EF63DBD" w14:textId="77777777" w:rsidTr="00387B6B">
        <w:tc>
          <w:tcPr>
            <w:tcW w:w="1237" w:type="dxa"/>
          </w:tcPr>
          <w:p w14:paraId="1640A075" w14:textId="77777777" w:rsidR="00520F3A" w:rsidRPr="00B35C31" w:rsidRDefault="00520F3A" w:rsidP="00387B6B"/>
        </w:tc>
        <w:tc>
          <w:tcPr>
            <w:tcW w:w="3169" w:type="dxa"/>
          </w:tcPr>
          <w:p w14:paraId="48586F63" w14:textId="0785B7C6" w:rsidR="00520F3A" w:rsidRPr="009315A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>Comment la MVE se transmet-</w:t>
            </w:r>
            <w:proofErr w:type="gramStart"/>
            <w:r w:rsidRPr="009315AA">
              <w:rPr>
                <w:lang w:val="fr-FR"/>
              </w:rPr>
              <w:t>elle?</w:t>
            </w:r>
            <w:proofErr w:type="gramEnd"/>
            <w:r w:rsidRPr="009315AA">
              <w:rPr>
                <w:lang w:val="fr-FR"/>
              </w:rPr>
              <w:t xml:space="preserve"> (</w:t>
            </w:r>
            <w:proofErr w:type="gramStart"/>
            <w:r w:rsidRPr="00B541FE">
              <w:rPr>
                <w:b/>
                <w:lang w:val="fr-FR"/>
              </w:rPr>
              <w:t>cocher</w:t>
            </w:r>
            <w:proofErr w:type="gramEnd"/>
            <w:r w:rsidRPr="00B541FE">
              <w:rPr>
                <w:b/>
                <w:lang w:val="fr-FR"/>
              </w:rPr>
              <w:t xml:space="preserve"> plusieurs réponses si besoin)</w:t>
            </w:r>
          </w:p>
        </w:tc>
        <w:tc>
          <w:tcPr>
            <w:tcW w:w="4427" w:type="dxa"/>
          </w:tcPr>
          <w:p w14:paraId="03B5FC5D" w14:textId="77777777" w:rsidR="00520F3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>1</w:t>
            </w:r>
            <w:proofErr w:type="gramStart"/>
            <w:r w:rsidRPr="009315AA">
              <w:rPr>
                <w:lang w:val="fr-FR"/>
              </w:rPr>
              <w:t>=</w:t>
            </w:r>
            <w:r>
              <w:rPr>
                <w:lang w:val="fr-FR"/>
              </w:rPr>
              <w:t xml:space="preserve">  </w:t>
            </w:r>
            <w:r w:rsidRPr="009315AA">
              <w:rPr>
                <w:lang w:val="fr-FR"/>
              </w:rPr>
              <w:t>Manipulation</w:t>
            </w:r>
            <w:proofErr w:type="gramEnd"/>
            <w:r w:rsidRPr="009315AA">
              <w:rPr>
                <w:lang w:val="fr-FR"/>
              </w:rPr>
              <w:t xml:space="preserve"> de la viande de brousse </w:t>
            </w:r>
          </w:p>
          <w:p w14:paraId="779F35A0" w14:textId="77777777" w:rsidR="00520F3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>2</w:t>
            </w:r>
            <w:proofErr w:type="gramStart"/>
            <w:r w:rsidRPr="009315AA">
              <w:rPr>
                <w:lang w:val="fr-FR"/>
              </w:rPr>
              <w:t xml:space="preserve">= </w:t>
            </w:r>
            <w:r>
              <w:rPr>
                <w:lang w:val="fr-FR"/>
              </w:rPr>
              <w:t xml:space="preserve"> </w:t>
            </w:r>
            <w:r w:rsidRPr="009315AA">
              <w:rPr>
                <w:lang w:val="fr-FR"/>
              </w:rPr>
              <w:t>Par</w:t>
            </w:r>
            <w:proofErr w:type="gramEnd"/>
            <w:r w:rsidRPr="009315AA">
              <w:rPr>
                <w:lang w:val="fr-FR"/>
              </w:rPr>
              <w:t xml:space="preserve"> contact physiques avec les liquides </w:t>
            </w:r>
          </w:p>
          <w:p w14:paraId="31D94405" w14:textId="77777777" w:rsidR="0024594F" w:rsidRDefault="00520F3A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proofErr w:type="gramStart"/>
            <w:r w:rsidRPr="009315AA">
              <w:rPr>
                <w:lang w:val="fr-FR"/>
              </w:rPr>
              <w:t>corporels</w:t>
            </w:r>
            <w:proofErr w:type="gramEnd"/>
            <w:r w:rsidRPr="009315AA">
              <w:rPr>
                <w:lang w:val="fr-FR"/>
              </w:rPr>
              <w:t xml:space="preserve"> d’un malade de MVE </w:t>
            </w:r>
          </w:p>
          <w:p w14:paraId="77134842" w14:textId="77777777" w:rsidR="0024594F" w:rsidRDefault="0024594F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r w:rsidR="00520F3A" w:rsidRPr="009315AA">
              <w:rPr>
                <w:lang w:val="fr-FR"/>
              </w:rPr>
              <w:t>(</w:t>
            </w:r>
            <w:proofErr w:type="gramStart"/>
            <w:r w:rsidR="00520F3A" w:rsidRPr="009315AA">
              <w:rPr>
                <w:lang w:val="fr-FR"/>
              </w:rPr>
              <w:t xml:space="preserve">vomissures, </w:t>
            </w:r>
            <w:r w:rsidR="00520F3A">
              <w:rPr>
                <w:lang w:val="fr-FR"/>
              </w:rPr>
              <w:t xml:space="preserve"> </w:t>
            </w:r>
            <w:r w:rsidR="00520F3A" w:rsidRPr="009315AA">
              <w:rPr>
                <w:lang w:val="fr-FR"/>
              </w:rPr>
              <w:t>salive</w:t>
            </w:r>
            <w:proofErr w:type="gramEnd"/>
            <w:r w:rsidR="00520F3A" w:rsidRPr="009315AA">
              <w:rPr>
                <w:lang w:val="fr-FR"/>
              </w:rPr>
              <w:t xml:space="preserve">, sang, sécrétion </w:t>
            </w:r>
          </w:p>
          <w:p w14:paraId="39C80104" w14:textId="77777777" w:rsidR="0024594F" w:rsidRDefault="0024594F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  <w:proofErr w:type="gramStart"/>
            <w:r w:rsidR="00520F3A" w:rsidRPr="009315AA">
              <w:rPr>
                <w:lang w:val="fr-FR"/>
              </w:rPr>
              <w:t>vaginales</w:t>
            </w:r>
            <w:proofErr w:type="gramEnd"/>
            <w:r w:rsidR="00520F3A" w:rsidRPr="009315AA">
              <w:rPr>
                <w:lang w:val="fr-FR"/>
              </w:rPr>
              <w:t xml:space="preserve">, selles, urine, </w:t>
            </w:r>
            <w:r w:rsidR="00520F3A">
              <w:rPr>
                <w:lang w:val="fr-FR"/>
              </w:rPr>
              <w:t xml:space="preserve"> </w:t>
            </w:r>
            <w:r w:rsidR="00520F3A" w:rsidRPr="009315AA">
              <w:rPr>
                <w:lang w:val="fr-FR"/>
              </w:rPr>
              <w:t xml:space="preserve">sueurs, sperme, </w:t>
            </w:r>
          </w:p>
          <w:p w14:paraId="48DBC5CD" w14:textId="77777777" w:rsidR="00520F3A" w:rsidRDefault="0024594F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  <w:proofErr w:type="gramStart"/>
            <w:r w:rsidR="00520F3A" w:rsidRPr="009315AA">
              <w:rPr>
                <w:lang w:val="fr-FR"/>
              </w:rPr>
              <w:t>sécrétion</w:t>
            </w:r>
            <w:proofErr w:type="gramEnd"/>
            <w:r w:rsidR="00520F3A" w:rsidRPr="009315AA">
              <w:rPr>
                <w:lang w:val="fr-FR"/>
              </w:rPr>
              <w:t xml:space="preserve"> nasales) </w:t>
            </w:r>
          </w:p>
          <w:p w14:paraId="32403106" w14:textId="77777777" w:rsidR="00520F3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3 </w:t>
            </w:r>
            <w:r>
              <w:rPr>
                <w:lang w:val="fr-FR"/>
              </w:rPr>
              <w:t xml:space="preserve">= </w:t>
            </w:r>
            <w:r w:rsidRPr="009315AA">
              <w:rPr>
                <w:lang w:val="fr-FR"/>
              </w:rPr>
              <w:t xml:space="preserve">Par contact avec les animaux morts de </w:t>
            </w:r>
          </w:p>
          <w:p w14:paraId="63A58E11" w14:textId="77777777" w:rsidR="00520F3A" w:rsidRDefault="00520F3A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  <w:proofErr w:type="gramStart"/>
            <w:r w:rsidRPr="009315AA">
              <w:rPr>
                <w:lang w:val="fr-FR"/>
              </w:rPr>
              <w:t>brousse</w:t>
            </w:r>
            <w:proofErr w:type="gramEnd"/>
          </w:p>
          <w:p w14:paraId="614808AD" w14:textId="77777777" w:rsidR="00520F3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 4</w:t>
            </w:r>
            <w:proofErr w:type="gramStart"/>
            <w:r w:rsidRPr="009315AA">
              <w:rPr>
                <w:lang w:val="fr-FR"/>
              </w:rPr>
              <w:t xml:space="preserve">= </w:t>
            </w:r>
            <w:r>
              <w:rPr>
                <w:lang w:val="fr-FR"/>
              </w:rPr>
              <w:t xml:space="preserve"> </w:t>
            </w:r>
            <w:r w:rsidRPr="009315AA">
              <w:rPr>
                <w:lang w:val="fr-FR"/>
              </w:rPr>
              <w:t>Par</w:t>
            </w:r>
            <w:proofErr w:type="gramEnd"/>
            <w:r w:rsidRPr="009315AA">
              <w:rPr>
                <w:lang w:val="fr-FR"/>
              </w:rPr>
              <w:t xml:space="preserve"> contact avec une personne malade de </w:t>
            </w:r>
          </w:p>
          <w:p w14:paraId="2381C145" w14:textId="77777777" w:rsidR="00520F3A" w:rsidRDefault="00520F3A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  <w:r w:rsidRPr="009315AA">
              <w:rPr>
                <w:lang w:val="fr-FR"/>
              </w:rPr>
              <w:t xml:space="preserve">Ebola  </w:t>
            </w:r>
          </w:p>
          <w:p w14:paraId="43E04789" w14:textId="77777777" w:rsidR="00520F3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>5</w:t>
            </w:r>
            <w:proofErr w:type="gramStart"/>
            <w:r w:rsidRPr="009315AA">
              <w:rPr>
                <w:lang w:val="fr-FR"/>
              </w:rPr>
              <w:t>=</w:t>
            </w:r>
            <w:r>
              <w:rPr>
                <w:lang w:val="fr-FR"/>
              </w:rPr>
              <w:t xml:space="preserve"> </w:t>
            </w:r>
            <w:r w:rsidRPr="009315AA">
              <w:rPr>
                <w:lang w:val="fr-FR"/>
              </w:rPr>
              <w:t xml:space="preserve"> Rapports</w:t>
            </w:r>
            <w:proofErr w:type="gramEnd"/>
            <w:r w:rsidRPr="009315AA">
              <w:rPr>
                <w:lang w:val="fr-FR"/>
              </w:rPr>
              <w:t xml:space="preserve"> sexuels  </w:t>
            </w:r>
          </w:p>
          <w:p w14:paraId="0E2539F3" w14:textId="77777777" w:rsidR="00520F3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>6</w:t>
            </w:r>
            <w:proofErr w:type="gramStart"/>
            <w:r w:rsidRPr="009315AA">
              <w:rPr>
                <w:lang w:val="fr-FR"/>
              </w:rPr>
              <w:t>=</w:t>
            </w:r>
            <w:r>
              <w:rPr>
                <w:lang w:val="fr-FR"/>
              </w:rPr>
              <w:t xml:space="preserve"> </w:t>
            </w:r>
            <w:r w:rsidRPr="009315AA">
              <w:rPr>
                <w:lang w:val="fr-FR"/>
              </w:rPr>
              <w:t xml:space="preserve"> Par</w:t>
            </w:r>
            <w:proofErr w:type="gramEnd"/>
            <w:r w:rsidRPr="009315AA">
              <w:rPr>
                <w:lang w:val="fr-FR"/>
              </w:rPr>
              <w:t xml:space="preserve"> piqure d’un moustique </w:t>
            </w:r>
          </w:p>
          <w:p w14:paraId="22883BB9" w14:textId="486AF3AC" w:rsidR="00285DB0" w:rsidRDefault="00285DB0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7= par dieux qui </w:t>
            </w:r>
            <w:proofErr w:type="spellStart"/>
            <w:r>
              <w:rPr>
                <w:lang w:val="fr-FR"/>
              </w:rPr>
              <w:t>decide</w:t>
            </w:r>
            <w:proofErr w:type="spellEnd"/>
          </w:p>
          <w:p w14:paraId="4A12EE11" w14:textId="762D6DB4" w:rsidR="00285DB0" w:rsidRDefault="00285DB0" w:rsidP="00387B6B">
            <w:pPr>
              <w:rPr>
                <w:lang w:val="fr-FR"/>
              </w:rPr>
            </w:pPr>
            <w:r>
              <w:rPr>
                <w:lang w:val="fr-FR"/>
              </w:rPr>
              <w:t>8=respirer l’air</w:t>
            </w:r>
          </w:p>
          <w:p w14:paraId="47D68568" w14:textId="7BA2C1E5" w:rsidR="00285DB0" w:rsidRDefault="00285DB0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=toucher quelque chose que </w:t>
            </w:r>
            <w:proofErr w:type="spellStart"/>
            <w:r>
              <w:rPr>
                <w:lang w:val="fr-FR"/>
              </w:rPr>
              <w:t>quel’qun</w:t>
            </w:r>
            <w:proofErr w:type="spellEnd"/>
            <w:r>
              <w:rPr>
                <w:lang w:val="fr-FR"/>
              </w:rPr>
              <w:t xml:space="preserve"> avec </w:t>
            </w:r>
            <w:proofErr w:type="spellStart"/>
            <w:r>
              <w:rPr>
                <w:lang w:val="fr-FR"/>
              </w:rPr>
              <w:t>ebola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lang w:val="fr-FR"/>
              </w:rPr>
              <w:t>a</w:t>
            </w:r>
            <w:proofErr w:type="spellEnd"/>
            <w:proofErr w:type="gramEnd"/>
            <w:r>
              <w:rPr>
                <w:lang w:val="fr-FR"/>
              </w:rPr>
              <w:t xml:space="preserve"> toucher</w:t>
            </w:r>
          </w:p>
          <w:p w14:paraId="2DF55837" w14:textId="6FC39BBE" w:rsidR="00285DB0" w:rsidRDefault="00285DB0" w:rsidP="00387B6B">
            <w:pPr>
              <w:rPr>
                <w:lang w:val="fr-FR"/>
              </w:rPr>
            </w:pPr>
            <w:r>
              <w:rPr>
                <w:lang w:val="fr-FR"/>
              </w:rPr>
              <w:t>9= par contact avec un mort d’MVE</w:t>
            </w:r>
          </w:p>
          <w:p w14:paraId="452CD753" w14:textId="77777777" w:rsidR="00520F3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 xml:space="preserve">7=  </w:t>
            </w:r>
            <w:r>
              <w:rPr>
                <w:lang w:val="fr-FR"/>
              </w:rPr>
              <w:t xml:space="preserve"> </w:t>
            </w:r>
            <w:r w:rsidRPr="009315AA">
              <w:rPr>
                <w:lang w:val="fr-FR"/>
              </w:rPr>
              <w:t>Autres à préciser</w:t>
            </w:r>
            <w:proofErr w:type="gramStart"/>
            <w:r w:rsidRPr="009315AA">
              <w:rPr>
                <w:lang w:val="fr-FR"/>
              </w:rPr>
              <w:t xml:space="preserve"> :…</w:t>
            </w:r>
            <w:proofErr w:type="gramEnd"/>
            <w:r w:rsidRPr="009315AA">
              <w:rPr>
                <w:lang w:val="fr-FR"/>
              </w:rPr>
              <w:t xml:space="preserve">……..   </w:t>
            </w:r>
          </w:p>
          <w:p w14:paraId="644D5FE5" w14:textId="77777777" w:rsidR="00520F3A" w:rsidRPr="009315A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>99</w:t>
            </w:r>
            <w:proofErr w:type="gramStart"/>
            <w:r w:rsidRPr="009315AA">
              <w:rPr>
                <w:lang w:val="fr-FR"/>
              </w:rPr>
              <w:t xml:space="preserve">= </w:t>
            </w:r>
            <w:r>
              <w:rPr>
                <w:lang w:val="fr-FR"/>
              </w:rPr>
              <w:t xml:space="preserve"> </w:t>
            </w:r>
            <w:r w:rsidRPr="009315AA">
              <w:rPr>
                <w:lang w:val="fr-FR"/>
              </w:rPr>
              <w:t>NSP</w:t>
            </w:r>
            <w:proofErr w:type="gramEnd"/>
            <w:r w:rsidRPr="009315AA">
              <w:rPr>
                <w:lang w:val="fr-FR"/>
              </w:rPr>
              <w:t xml:space="preserve">   </w:t>
            </w:r>
          </w:p>
        </w:tc>
        <w:tc>
          <w:tcPr>
            <w:tcW w:w="1337" w:type="dxa"/>
          </w:tcPr>
          <w:p w14:paraId="0764BEBE" w14:textId="77777777" w:rsidR="00520F3A" w:rsidRPr="009315AA" w:rsidRDefault="00520F3A" w:rsidP="00387B6B">
            <w:pPr>
              <w:rPr>
                <w:lang w:val="fr-FR"/>
              </w:rPr>
            </w:pPr>
            <w:r w:rsidRPr="009315AA">
              <w:rPr>
                <w:lang w:val="fr-FR"/>
              </w:rPr>
              <w:t>|___|___| |___|___| |___|___| |___|___| |___|___|</w:t>
            </w:r>
          </w:p>
        </w:tc>
      </w:tr>
      <w:tr w:rsidR="00520F3A" w14:paraId="272D8E44" w14:textId="77777777" w:rsidTr="00387B6B">
        <w:tc>
          <w:tcPr>
            <w:tcW w:w="1237" w:type="dxa"/>
          </w:tcPr>
          <w:p w14:paraId="07AB56C7" w14:textId="77777777" w:rsidR="00520F3A" w:rsidRPr="00B35C31" w:rsidRDefault="00520F3A" w:rsidP="00387B6B"/>
        </w:tc>
        <w:tc>
          <w:tcPr>
            <w:tcW w:w="3169" w:type="dxa"/>
          </w:tcPr>
          <w:p w14:paraId="532CBEF9" w14:textId="77777777" w:rsidR="00520F3A" w:rsidRPr="009315AA" w:rsidRDefault="00520F3A" w:rsidP="00387B6B">
            <w:pPr>
              <w:rPr>
                <w:lang w:val="fr-FR"/>
              </w:rPr>
            </w:pPr>
            <w:r w:rsidRPr="006C37F3">
              <w:rPr>
                <w:lang w:val="fr-FR"/>
              </w:rPr>
              <w:t>Selon vous, peut-on guérir de la MVE ?</w:t>
            </w:r>
          </w:p>
        </w:tc>
        <w:tc>
          <w:tcPr>
            <w:tcW w:w="4427" w:type="dxa"/>
          </w:tcPr>
          <w:p w14:paraId="76A73683" w14:textId="77777777" w:rsidR="00520F3A" w:rsidRDefault="00520F3A" w:rsidP="00387B6B">
            <w:pPr>
              <w:rPr>
                <w:lang w:val="fr-FR"/>
              </w:rPr>
            </w:pPr>
            <w:r w:rsidRPr="006C37F3">
              <w:rPr>
                <w:lang w:val="fr-FR"/>
              </w:rPr>
              <w:t xml:space="preserve">1 = Oui                </w:t>
            </w:r>
          </w:p>
          <w:p w14:paraId="07E33A8D" w14:textId="77777777" w:rsidR="00520F3A" w:rsidRDefault="00520F3A" w:rsidP="00387B6B">
            <w:pPr>
              <w:rPr>
                <w:lang w:val="fr-FR"/>
              </w:rPr>
            </w:pPr>
            <w:r w:rsidRPr="006C37F3">
              <w:rPr>
                <w:lang w:val="fr-FR"/>
              </w:rPr>
              <w:t xml:space="preserve"> 2 = Non </w:t>
            </w:r>
          </w:p>
          <w:p w14:paraId="3349E98C" w14:textId="77777777" w:rsidR="00520F3A" w:rsidRPr="009315AA" w:rsidRDefault="00520F3A" w:rsidP="00387B6B">
            <w:pPr>
              <w:rPr>
                <w:lang w:val="fr-FR"/>
              </w:rPr>
            </w:pPr>
            <w:r w:rsidRPr="006C37F3">
              <w:rPr>
                <w:lang w:val="fr-FR"/>
              </w:rPr>
              <w:t xml:space="preserve"> 99= Ne sais pas</w:t>
            </w:r>
          </w:p>
        </w:tc>
        <w:tc>
          <w:tcPr>
            <w:tcW w:w="1337" w:type="dxa"/>
          </w:tcPr>
          <w:p w14:paraId="35916DC9" w14:textId="77777777" w:rsidR="00520F3A" w:rsidRPr="009315AA" w:rsidRDefault="00520F3A" w:rsidP="00387B6B">
            <w:pPr>
              <w:rPr>
                <w:lang w:val="fr-FR"/>
              </w:rPr>
            </w:pPr>
            <w:r w:rsidRPr="006C37F3">
              <w:rPr>
                <w:lang w:val="fr-FR"/>
              </w:rPr>
              <w:t>|___|___|</w:t>
            </w:r>
          </w:p>
        </w:tc>
      </w:tr>
      <w:tr w:rsidR="00520F3A" w:rsidRPr="00B76847" w14:paraId="2F3BA3DC" w14:textId="77777777" w:rsidTr="00387B6B">
        <w:tc>
          <w:tcPr>
            <w:tcW w:w="10170" w:type="dxa"/>
            <w:gridSpan w:val="4"/>
          </w:tcPr>
          <w:p w14:paraId="19B77CCE" w14:textId="77777777" w:rsidR="00520F3A" w:rsidRPr="006C37F3" w:rsidRDefault="00520F3A" w:rsidP="00387B6B">
            <w:pPr>
              <w:rPr>
                <w:b/>
                <w:lang w:val="fr-FR"/>
              </w:rPr>
            </w:pPr>
            <w:proofErr w:type="gramStart"/>
            <w:r w:rsidRPr="006C37F3">
              <w:rPr>
                <w:b/>
                <w:lang w:val="fr-FR"/>
              </w:rPr>
              <w:t>B.II.</w:t>
            </w:r>
            <w:proofErr w:type="gramEnd"/>
            <w:r w:rsidRPr="006C37F3">
              <w:rPr>
                <w:b/>
                <w:lang w:val="fr-FR"/>
              </w:rPr>
              <w:t xml:space="preserve"> ATTITUDES ET PRATIQUES</w:t>
            </w:r>
          </w:p>
        </w:tc>
      </w:tr>
      <w:tr w:rsidR="00520F3A" w14:paraId="257BD3AE" w14:textId="77777777" w:rsidTr="00387B6B">
        <w:tc>
          <w:tcPr>
            <w:tcW w:w="1237" w:type="dxa"/>
          </w:tcPr>
          <w:p w14:paraId="1E09EB2B" w14:textId="77777777" w:rsidR="00520F3A" w:rsidRPr="006C37F3" w:rsidRDefault="00520F3A" w:rsidP="00387B6B">
            <w:pPr>
              <w:rPr>
                <w:lang w:val="fr-FR"/>
              </w:rPr>
            </w:pPr>
          </w:p>
        </w:tc>
        <w:tc>
          <w:tcPr>
            <w:tcW w:w="3169" w:type="dxa"/>
          </w:tcPr>
          <w:p w14:paraId="7D8F8598" w14:textId="77777777" w:rsidR="00520F3A" w:rsidRPr="006C37F3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>Si un membre de la communauté ou de votre ménage a ou est soupçonné d’avoir la maladie à virus Ebola, qu’allez-vous faire ?</w:t>
            </w:r>
          </w:p>
        </w:tc>
        <w:tc>
          <w:tcPr>
            <w:tcW w:w="4427" w:type="dxa"/>
          </w:tcPr>
          <w:p w14:paraId="0605022C" w14:textId="77777777" w:rsid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 xml:space="preserve">1= Voir un guérisseur traditionnel  </w:t>
            </w:r>
          </w:p>
          <w:p w14:paraId="0930FF78" w14:textId="77777777" w:rsid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 xml:space="preserve">2= L’amenez vous-même à la structure de santé </w:t>
            </w:r>
          </w:p>
          <w:p w14:paraId="37C55BE3" w14:textId="77777777" w:rsid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 xml:space="preserve">3=L’Isoler quelque part </w:t>
            </w:r>
          </w:p>
          <w:p w14:paraId="2962DD45" w14:textId="77777777" w:rsidR="008D6280" w:rsidRDefault="008D6280" w:rsidP="00387B6B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  <w:r w:rsidRPr="008D6280">
              <w:rPr>
                <w:lang w:val="fr-FR"/>
              </w:rPr>
              <w:t xml:space="preserve">= Contacter la police ou la gendarmerie  </w:t>
            </w:r>
          </w:p>
          <w:p w14:paraId="50CF76AF" w14:textId="77777777" w:rsidR="008D6280" w:rsidRDefault="008D6280" w:rsidP="00387B6B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  <w:r w:rsidRPr="008D6280">
              <w:rPr>
                <w:lang w:val="fr-FR"/>
              </w:rPr>
              <w:t>= Contacter le chef de village</w:t>
            </w:r>
          </w:p>
          <w:p w14:paraId="4208F084" w14:textId="77777777" w:rsidR="008D6280" w:rsidRDefault="008D6280" w:rsidP="00387B6B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  <w:r w:rsidRPr="008D6280">
              <w:rPr>
                <w:lang w:val="fr-FR"/>
              </w:rPr>
              <w:t xml:space="preserve">= </w:t>
            </w:r>
            <w:r w:rsidR="005251CA" w:rsidRPr="008D6280">
              <w:rPr>
                <w:lang w:val="fr-FR"/>
              </w:rPr>
              <w:t>Appeler</w:t>
            </w:r>
            <w:r w:rsidRPr="008D6280">
              <w:rPr>
                <w:lang w:val="fr-FR"/>
              </w:rPr>
              <w:t xml:space="preserve"> sur le numéro vert  </w:t>
            </w:r>
          </w:p>
          <w:p w14:paraId="6BFFC2BB" w14:textId="77777777" w:rsidR="008D6280" w:rsidRDefault="008D6280" w:rsidP="00387B6B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  <w:r w:rsidRPr="008D6280">
              <w:rPr>
                <w:lang w:val="fr-FR"/>
              </w:rPr>
              <w:t xml:space="preserve">= L’isoler quelque part </w:t>
            </w:r>
          </w:p>
          <w:p w14:paraId="4DDE6469" w14:textId="77777777" w:rsidR="00520F3A" w:rsidRPr="006C37F3" w:rsidRDefault="008D6280" w:rsidP="00387B6B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  <w:r w:rsidRPr="008D6280">
              <w:rPr>
                <w:lang w:val="fr-FR"/>
              </w:rPr>
              <w:t>= Autres à préciser</w:t>
            </w:r>
            <w:proofErr w:type="gramStart"/>
            <w:r w:rsidRPr="008D6280">
              <w:rPr>
                <w:lang w:val="fr-FR"/>
              </w:rPr>
              <w:t xml:space="preserve"> :…</w:t>
            </w:r>
            <w:proofErr w:type="gramEnd"/>
            <w:r w:rsidRPr="008D6280">
              <w:rPr>
                <w:lang w:val="fr-FR"/>
              </w:rPr>
              <w:t>………………….</w:t>
            </w:r>
          </w:p>
        </w:tc>
        <w:tc>
          <w:tcPr>
            <w:tcW w:w="1337" w:type="dxa"/>
          </w:tcPr>
          <w:p w14:paraId="67BF004F" w14:textId="77777777" w:rsidR="00520F3A" w:rsidRPr="006C37F3" w:rsidRDefault="00520F3A" w:rsidP="00387B6B">
            <w:pPr>
              <w:rPr>
                <w:lang w:val="fr-FR"/>
              </w:rPr>
            </w:pPr>
            <w:r w:rsidRPr="002E46B0">
              <w:rPr>
                <w:lang w:val="fr-FR"/>
              </w:rPr>
              <w:t>|___|___|</w:t>
            </w:r>
          </w:p>
        </w:tc>
      </w:tr>
      <w:tr w:rsidR="008D6280" w14:paraId="010D6E2B" w14:textId="77777777" w:rsidTr="00387B6B">
        <w:tc>
          <w:tcPr>
            <w:tcW w:w="1237" w:type="dxa"/>
          </w:tcPr>
          <w:p w14:paraId="1A749327" w14:textId="77777777" w:rsidR="008D6280" w:rsidRPr="006C37F3" w:rsidRDefault="008D6280" w:rsidP="00387B6B">
            <w:pPr>
              <w:rPr>
                <w:lang w:val="fr-FR"/>
              </w:rPr>
            </w:pPr>
          </w:p>
        </w:tc>
        <w:tc>
          <w:tcPr>
            <w:tcW w:w="3169" w:type="dxa"/>
          </w:tcPr>
          <w:p w14:paraId="053E09F3" w14:textId="77777777" w:rsidR="008D6280" w:rsidRP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>Quel est ce numéro vert</w:t>
            </w:r>
          </w:p>
        </w:tc>
        <w:tc>
          <w:tcPr>
            <w:tcW w:w="4427" w:type="dxa"/>
          </w:tcPr>
          <w:p w14:paraId="38106D65" w14:textId="77777777" w:rsid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>1=Numéro…………………</w:t>
            </w:r>
            <w:proofErr w:type="gramStart"/>
            <w:r w:rsidRPr="008D6280">
              <w:rPr>
                <w:lang w:val="fr-FR"/>
              </w:rPr>
              <w:t>…….</w:t>
            </w:r>
            <w:proofErr w:type="gramEnd"/>
            <w:r w:rsidRPr="008D6280">
              <w:rPr>
                <w:lang w:val="fr-FR"/>
              </w:rPr>
              <w:t>.</w:t>
            </w:r>
          </w:p>
          <w:p w14:paraId="6941856B" w14:textId="77777777" w:rsidR="008D6280" w:rsidRP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 xml:space="preserve"> 99=NSP</w:t>
            </w:r>
          </w:p>
        </w:tc>
        <w:tc>
          <w:tcPr>
            <w:tcW w:w="1337" w:type="dxa"/>
          </w:tcPr>
          <w:p w14:paraId="11A84FE3" w14:textId="77777777" w:rsidR="008D6280" w:rsidRPr="002E46B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>|___|___|</w:t>
            </w:r>
          </w:p>
        </w:tc>
      </w:tr>
      <w:tr w:rsidR="00520F3A" w14:paraId="6DFA8F41" w14:textId="77777777" w:rsidTr="00387B6B">
        <w:tc>
          <w:tcPr>
            <w:tcW w:w="1237" w:type="dxa"/>
          </w:tcPr>
          <w:p w14:paraId="7B480BA9" w14:textId="77777777" w:rsidR="00520F3A" w:rsidRPr="006C37F3" w:rsidRDefault="00520F3A" w:rsidP="00387B6B">
            <w:pPr>
              <w:rPr>
                <w:lang w:val="fr-FR"/>
              </w:rPr>
            </w:pPr>
          </w:p>
        </w:tc>
        <w:tc>
          <w:tcPr>
            <w:tcW w:w="3169" w:type="dxa"/>
          </w:tcPr>
          <w:p w14:paraId="15F43A66" w14:textId="77777777" w:rsidR="00520F3A" w:rsidRPr="006C37F3" w:rsidRDefault="008D6280" w:rsidP="00387B6B">
            <w:pPr>
              <w:rPr>
                <w:lang w:val="fr-FR"/>
              </w:rPr>
            </w:pPr>
            <w:proofErr w:type="gramStart"/>
            <w:r w:rsidRPr="008D6280">
              <w:rPr>
                <w:lang w:val="fr-FR"/>
              </w:rPr>
              <w:t>Comment  accueillez</w:t>
            </w:r>
            <w:proofErr w:type="gramEnd"/>
            <w:r w:rsidRPr="008D6280">
              <w:rPr>
                <w:lang w:val="fr-FR"/>
              </w:rPr>
              <w:t xml:space="preserve">-vous une personne guérie de la MVE  dans votre </w:t>
            </w:r>
            <w:proofErr w:type="spellStart"/>
            <w:r w:rsidRPr="008D6280">
              <w:rPr>
                <w:lang w:val="fr-FR"/>
              </w:rPr>
              <w:t>menage</w:t>
            </w:r>
            <w:proofErr w:type="spellEnd"/>
            <w:r w:rsidRPr="008D6280">
              <w:rPr>
                <w:lang w:val="fr-FR"/>
              </w:rPr>
              <w:t xml:space="preserve"> ?</w:t>
            </w:r>
          </w:p>
        </w:tc>
        <w:tc>
          <w:tcPr>
            <w:tcW w:w="4427" w:type="dxa"/>
          </w:tcPr>
          <w:p w14:paraId="55711E90" w14:textId="77777777" w:rsid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>1</w:t>
            </w:r>
            <w:proofErr w:type="gramStart"/>
            <w:r w:rsidRPr="008D6280">
              <w:rPr>
                <w:lang w:val="fr-FR"/>
              </w:rPr>
              <w:t>=  Aucun</w:t>
            </w:r>
            <w:proofErr w:type="gramEnd"/>
            <w:r w:rsidRPr="008D6280">
              <w:rPr>
                <w:lang w:val="fr-FR"/>
              </w:rPr>
              <w:t xml:space="preserve"> contact </w:t>
            </w:r>
          </w:p>
          <w:p w14:paraId="6FAE6D66" w14:textId="77777777" w:rsid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>2</w:t>
            </w:r>
            <w:proofErr w:type="gramStart"/>
            <w:r w:rsidRPr="008D6280">
              <w:rPr>
                <w:lang w:val="fr-FR"/>
              </w:rPr>
              <w:t>=  Avec</w:t>
            </w:r>
            <w:proofErr w:type="gramEnd"/>
            <w:r w:rsidRPr="008D6280">
              <w:rPr>
                <w:lang w:val="fr-FR"/>
              </w:rPr>
              <w:t xml:space="preserve"> méfiance/hésitation </w:t>
            </w:r>
          </w:p>
          <w:p w14:paraId="11A7E243" w14:textId="77777777" w:rsid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>3</w:t>
            </w:r>
            <w:proofErr w:type="gramStart"/>
            <w:r w:rsidRPr="008D6280">
              <w:rPr>
                <w:lang w:val="fr-FR"/>
              </w:rPr>
              <w:t>=  Gentiment</w:t>
            </w:r>
            <w:proofErr w:type="gramEnd"/>
            <w:r w:rsidRPr="008D6280">
              <w:rPr>
                <w:lang w:val="fr-FR"/>
              </w:rPr>
              <w:t xml:space="preserve"> </w:t>
            </w:r>
          </w:p>
          <w:p w14:paraId="709FCFB8" w14:textId="77777777" w:rsidR="008D6280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 xml:space="preserve">4= Gentiment mais avec appréhensions </w:t>
            </w:r>
          </w:p>
          <w:p w14:paraId="3DF0CC91" w14:textId="77777777" w:rsidR="00520F3A" w:rsidRPr="006C37F3" w:rsidRDefault="008D6280" w:rsidP="00387B6B">
            <w:pPr>
              <w:rPr>
                <w:lang w:val="fr-FR"/>
              </w:rPr>
            </w:pPr>
            <w:r w:rsidRPr="008D6280">
              <w:rPr>
                <w:lang w:val="fr-FR"/>
              </w:rPr>
              <w:t xml:space="preserve"> 5= Pas d’accueil 6 Autre </w:t>
            </w:r>
            <w:proofErr w:type="spellStart"/>
            <w:r w:rsidRPr="008D6280">
              <w:rPr>
                <w:lang w:val="fr-FR"/>
              </w:rPr>
              <w:t>Precisez</w:t>
            </w:r>
            <w:proofErr w:type="spellEnd"/>
            <w:r w:rsidRPr="008D6280">
              <w:rPr>
                <w:lang w:val="fr-FR"/>
              </w:rPr>
              <w:t xml:space="preserve">……………… </w:t>
            </w:r>
            <w:r w:rsidR="00520F3A" w:rsidRPr="006C37F3">
              <w:rPr>
                <w:lang w:val="fr-FR"/>
              </w:rPr>
              <w:t xml:space="preserve"> </w:t>
            </w:r>
          </w:p>
          <w:p w14:paraId="59E4A0EE" w14:textId="77777777" w:rsidR="00520F3A" w:rsidRPr="006C37F3" w:rsidRDefault="00520F3A" w:rsidP="00387B6B">
            <w:pPr>
              <w:rPr>
                <w:lang w:val="fr-FR"/>
              </w:rPr>
            </w:pPr>
          </w:p>
        </w:tc>
        <w:tc>
          <w:tcPr>
            <w:tcW w:w="1337" w:type="dxa"/>
          </w:tcPr>
          <w:p w14:paraId="32FEA487" w14:textId="77777777" w:rsidR="00520F3A" w:rsidRPr="006C37F3" w:rsidRDefault="00520F3A" w:rsidP="00387B6B">
            <w:pPr>
              <w:rPr>
                <w:lang w:val="fr-FR"/>
              </w:rPr>
            </w:pPr>
            <w:r w:rsidRPr="002E46B0">
              <w:rPr>
                <w:lang w:val="fr-FR"/>
              </w:rPr>
              <w:t>|___|___|</w:t>
            </w:r>
          </w:p>
        </w:tc>
      </w:tr>
      <w:tr w:rsidR="00520F3A" w:rsidRPr="00B76847" w14:paraId="56DE89B6" w14:textId="77777777" w:rsidTr="00387B6B">
        <w:tc>
          <w:tcPr>
            <w:tcW w:w="10170" w:type="dxa"/>
            <w:gridSpan w:val="4"/>
          </w:tcPr>
          <w:p w14:paraId="4056A401" w14:textId="77777777" w:rsidR="00520F3A" w:rsidRPr="00B76847" w:rsidRDefault="00520F3A" w:rsidP="00387B6B">
            <w:pPr>
              <w:rPr>
                <w:b/>
                <w:lang w:val="pt-PT"/>
              </w:rPr>
            </w:pPr>
            <w:r w:rsidRPr="00B76847">
              <w:rPr>
                <w:b/>
                <w:lang w:val="pt-PT"/>
              </w:rPr>
              <w:t>B.III. REPONSE CONTRE EBOLA</w:t>
            </w:r>
          </w:p>
        </w:tc>
      </w:tr>
      <w:tr w:rsidR="00520F3A" w14:paraId="0B61902F" w14:textId="77777777" w:rsidTr="00387B6B">
        <w:tc>
          <w:tcPr>
            <w:tcW w:w="1237" w:type="dxa"/>
          </w:tcPr>
          <w:p w14:paraId="3255F2AB" w14:textId="77777777" w:rsidR="00520F3A" w:rsidRPr="00B76847" w:rsidRDefault="00520F3A" w:rsidP="00387B6B">
            <w:pPr>
              <w:rPr>
                <w:lang w:val="pt-PT"/>
              </w:rPr>
            </w:pPr>
          </w:p>
        </w:tc>
        <w:tc>
          <w:tcPr>
            <w:tcW w:w="3169" w:type="dxa"/>
          </w:tcPr>
          <w:p w14:paraId="264B6503" w14:textId="77777777" w:rsidR="00520F3A" w:rsidRPr="006C37F3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>Connaissez-vous la technique de lavage des mains</w:t>
            </w:r>
          </w:p>
        </w:tc>
        <w:tc>
          <w:tcPr>
            <w:tcW w:w="4427" w:type="dxa"/>
          </w:tcPr>
          <w:p w14:paraId="356EE43B" w14:textId="77777777" w:rsidR="005251C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1= Oui : (avec démonstration) </w:t>
            </w:r>
          </w:p>
          <w:p w14:paraId="7A36717D" w14:textId="77777777" w:rsidR="005251CA" w:rsidRPr="006C37F3" w:rsidRDefault="005251CA" w:rsidP="005251CA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2= Non : </w:t>
            </w:r>
            <w:r w:rsidR="00520F3A">
              <w:rPr>
                <w:lang w:val="fr-FR"/>
              </w:rPr>
              <w:t xml:space="preserve">      </w:t>
            </w:r>
          </w:p>
          <w:p w14:paraId="15ACC23F" w14:textId="77777777" w:rsidR="00520F3A" w:rsidRPr="006C37F3" w:rsidRDefault="00520F3A" w:rsidP="00387B6B">
            <w:pPr>
              <w:rPr>
                <w:lang w:val="fr-FR"/>
              </w:rPr>
            </w:pPr>
          </w:p>
        </w:tc>
        <w:tc>
          <w:tcPr>
            <w:tcW w:w="1337" w:type="dxa"/>
          </w:tcPr>
          <w:p w14:paraId="1FA4ABDA" w14:textId="77777777" w:rsidR="00520F3A" w:rsidRPr="006C37F3" w:rsidRDefault="00520F3A" w:rsidP="00387B6B">
            <w:pPr>
              <w:rPr>
                <w:lang w:val="fr-FR"/>
              </w:rPr>
            </w:pPr>
            <w:r w:rsidRPr="002E46B0">
              <w:rPr>
                <w:lang w:val="fr-FR"/>
              </w:rPr>
              <w:t>|___|___|</w:t>
            </w:r>
          </w:p>
        </w:tc>
      </w:tr>
    </w:tbl>
    <w:p w14:paraId="38E50137" w14:textId="77777777" w:rsidR="00520F3A" w:rsidRDefault="00520F3A" w:rsidP="00520F3A">
      <w:pPr>
        <w:rPr>
          <w:lang w:val="fr-FR"/>
        </w:rPr>
      </w:pPr>
    </w:p>
    <w:p w14:paraId="446C5FEA" w14:textId="77777777" w:rsidR="00520F3A" w:rsidRDefault="00520F3A" w:rsidP="00520F3A">
      <w:pPr>
        <w:rPr>
          <w:lang w:val="fr-FR"/>
        </w:rPr>
      </w:pPr>
    </w:p>
    <w:p w14:paraId="0CA8720C" w14:textId="77777777" w:rsidR="00520F3A" w:rsidRDefault="00520F3A" w:rsidP="00520F3A">
      <w:pPr>
        <w:rPr>
          <w:lang w:val="fr-FR"/>
        </w:rPr>
      </w:pPr>
    </w:p>
    <w:p w14:paraId="352BE843" w14:textId="77777777" w:rsidR="00520F3A" w:rsidRDefault="00520F3A" w:rsidP="00520F3A">
      <w:pPr>
        <w:rPr>
          <w:lang w:val="fr-FR"/>
        </w:rPr>
      </w:pPr>
    </w:p>
    <w:p w14:paraId="707A2B21" w14:textId="77777777" w:rsidR="00520F3A" w:rsidRDefault="00520F3A" w:rsidP="00520F3A">
      <w:pPr>
        <w:rPr>
          <w:lang w:val="fr-FR"/>
        </w:rPr>
      </w:pPr>
    </w:p>
    <w:tbl>
      <w:tblPr>
        <w:tblStyle w:val="TableGrid"/>
        <w:tblW w:w="10170" w:type="dxa"/>
        <w:tblInd w:w="-545" w:type="dxa"/>
        <w:tblLook w:val="04A0" w:firstRow="1" w:lastRow="0" w:firstColumn="1" w:lastColumn="0" w:noHBand="0" w:noVBand="1"/>
      </w:tblPr>
      <w:tblGrid>
        <w:gridCol w:w="1260"/>
        <w:gridCol w:w="3150"/>
        <w:gridCol w:w="4500"/>
        <w:gridCol w:w="1260"/>
      </w:tblGrid>
      <w:tr w:rsidR="00520F3A" w14:paraId="7694FAE6" w14:textId="77777777" w:rsidTr="00387B6B">
        <w:tc>
          <w:tcPr>
            <w:tcW w:w="1260" w:type="dxa"/>
          </w:tcPr>
          <w:p w14:paraId="19D57432" w14:textId="77777777" w:rsidR="00520F3A" w:rsidRPr="007D2BBB" w:rsidRDefault="00520F3A" w:rsidP="00387B6B">
            <w:r w:rsidRPr="007D2BBB">
              <w:t>No</w:t>
            </w:r>
          </w:p>
        </w:tc>
        <w:tc>
          <w:tcPr>
            <w:tcW w:w="3150" w:type="dxa"/>
          </w:tcPr>
          <w:p w14:paraId="2CD76886" w14:textId="77777777" w:rsidR="00520F3A" w:rsidRPr="007D2BBB" w:rsidRDefault="00520F3A" w:rsidP="00387B6B">
            <w:r w:rsidRPr="007D2BBB">
              <w:t>QUESTIONS</w:t>
            </w:r>
          </w:p>
        </w:tc>
        <w:tc>
          <w:tcPr>
            <w:tcW w:w="4500" w:type="dxa"/>
          </w:tcPr>
          <w:p w14:paraId="5ED1A5A9" w14:textId="77777777" w:rsidR="00520F3A" w:rsidRPr="007D2BBB" w:rsidRDefault="00520F3A" w:rsidP="00387B6B">
            <w:r w:rsidRPr="007D2BBB">
              <w:t>REPONSES</w:t>
            </w:r>
          </w:p>
        </w:tc>
        <w:tc>
          <w:tcPr>
            <w:tcW w:w="1260" w:type="dxa"/>
          </w:tcPr>
          <w:p w14:paraId="2BCD1B17" w14:textId="77777777" w:rsidR="00520F3A" w:rsidRDefault="00520F3A" w:rsidP="00387B6B">
            <w:r w:rsidRPr="007D2BBB">
              <w:t>CODE</w:t>
            </w:r>
          </w:p>
        </w:tc>
      </w:tr>
      <w:tr w:rsidR="00520F3A" w14:paraId="7F777CD5" w14:textId="77777777" w:rsidTr="00387B6B">
        <w:tc>
          <w:tcPr>
            <w:tcW w:w="1260" w:type="dxa"/>
          </w:tcPr>
          <w:p w14:paraId="4C6A3693" w14:textId="77777777" w:rsidR="00520F3A" w:rsidRDefault="00520F3A" w:rsidP="00387B6B">
            <w:pPr>
              <w:rPr>
                <w:lang w:val="fr-FR"/>
              </w:rPr>
            </w:pPr>
          </w:p>
        </w:tc>
        <w:tc>
          <w:tcPr>
            <w:tcW w:w="3150" w:type="dxa"/>
          </w:tcPr>
          <w:p w14:paraId="21BC8A55" w14:textId="77777777" w:rsidR="00520F3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>Avez-vous adopté de nouveaux comportements depuis que Ebola est apparue ? (</w:t>
            </w:r>
            <w:proofErr w:type="gramStart"/>
            <w:r w:rsidRPr="00552417">
              <w:rPr>
                <w:b/>
                <w:lang w:val="fr-FR"/>
              </w:rPr>
              <w:t>plusieurs</w:t>
            </w:r>
            <w:proofErr w:type="gramEnd"/>
            <w:r w:rsidRPr="00552417">
              <w:rPr>
                <w:b/>
                <w:lang w:val="fr-FR"/>
              </w:rPr>
              <w:t xml:space="preserve"> réponses possibles)</w:t>
            </w:r>
          </w:p>
        </w:tc>
        <w:tc>
          <w:tcPr>
            <w:tcW w:w="4500" w:type="dxa"/>
          </w:tcPr>
          <w:p w14:paraId="5913AC0E" w14:textId="77777777" w:rsidR="005251C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1= Se laver fréquemment les mains avec de </w:t>
            </w:r>
          </w:p>
          <w:p w14:paraId="62BC725F" w14:textId="77777777" w:rsidR="005251CA" w:rsidRDefault="005251CA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r w:rsidRPr="005251CA">
              <w:rPr>
                <w:lang w:val="fr-FR"/>
              </w:rPr>
              <w:t>L’eau et du savon</w:t>
            </w:r>
          </w:p>
          <w:p w14:paraId="727C85D1" w14:textId="77777777" w:rsidR="005251C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2= Se laver les mains avec de l’eau très souvent 3= Eviter les voyages dans les zones </w:t>
            </w:r>
          </w:p>
          <w:p w14:paraId="2E26A4EE" w14:textId="77777777" w:rsidR="005251CA" w:rsidRDefault="005251CA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r w:rsidRPr="005251CA">
              <w:rPr>
                <w:lang w:val="fr-FR"/>
              </w:rPr>
              <w:t xml:space="preserve">Endémiques </w:t>
            </w:r>
          </w:p>
          <w:p w14:paraId="1B91F7A2" w14:textId="77777777" w:rsidR="005251C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4= Eviter les salutations mains </w:t>
            </w:r>
            <w:proofErr w:type="gramStart"/>
            <w:r w:rsidRPr="005251CA">
              <w:rPr>
                <w:lang w:val="fr-FR"/>
              </w:rPr>
              <w:t>a</w:t>
            </w:r>
            <w:proofErr w:type="gramEnd"/>
            <w:r w:rsidRPr="005251CA">
              <w:rPr>
                <w:lang w:val="fr-FR"/>
              </w:rPr>
              <w:t xml:space="preserve"> mains </w:t>
            </w:r>
          </w:p>
          <w:p w14:paraId="49D5CC08" w14:textId="77777777" w:rsidR="005251C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5= Eviter d’aller aux places mortuaires  </w:t>
            </w:r>
          </w:p>
          <w:p w14:paraId="2A012201" w14:textId="77777777" w:rsidR="005251C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6= Eviter les personnes suspectées d’avoir </w:t>
            </w:r>
          </w:p>
          <w:p w14:paraId="088244B4" w14:textId="77777777" w:rsidR="005251CA" w:rsidRDefault="005251CA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r w:rsidRPr="005251CA">
              <w:rPr>
                <w:lang w:val="fr-FR"/>
              </w:rPr>
              <w:t xml:space="preserve">Ebola  </w:t>
            </w:r>
          </w:p>
          <w:p w14:paraId="089253AF" w14:textId="77777777" w:rsidR="005251C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 7= Eviter les places publiques</w:t>
            </w:r>
          </w:p>
          <w:p w14:paraId="70A10D14" w14:textId="77777777" w:rsidR="005251C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 8= Nettoyer les mains très souvent avec le gel </w:t>
            </w:r>
            <w:r>
              <w:rPr>
                <w:lang w:val="fr-FR"/>
              </w:rPr>
              <w:t xml:space="preserve">   </w:t>
            </w:r>
          </w:p>
          <w:p w14:paraId="6D7FB46B" w14:textId="77777777" w:rsidR="005251CA" w:rsidRDefault="005251CA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Pr="005251CA">
              <w:rPr>
                <w:lang w:val="fr-FR"/>
              </w:rPr>
              <w:t xml:space="preserve">9= Eviter tout contact physique avec des </w:t>
            </w:r>
          </w:p>
          <w:p w14:paraId="57396C53" w14:textId="77777777" w:rsidR="005251CA" w:rsidRDefault="005251CA" w:rsidP="00387B6B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r w:rsidRPr="005251CA">
              <w:rPr>
                <w:lang w:val="fr-FR"/>
              </w:rPr>
              <w:t xml:space="preserve">Étrangers   </w:t>
            </w:r>
          </w:p>
          <w:p w14:paraId="50FD84F1" w14:textId="77777777" w:rsidR="00520F3A" w:rsidRDefault="005251CA" w:rsidP="00387B6B">
            <w:pPr>
              <w:rPr>
                <w:lang w:val="fr-FR"/>
              </w:rPr>
            </w:pPr>
            <w:r w:rsidRPr="005251CA">
              <w:rPr>
                <w:lang w:val="fr-FR"/>
              </w:rPr>
              <w:t xml:space="preserve">10= Autres     </w:t>
            </w:r>
          </w:p>
        </w:tc>
        <w:tc>
          <w:tcPr>
            <w:tcW w:w="1260" w:type="dxa"/>
          </w:tcPr>
          <w:p w14:paraId="28E1F4C2" w14:textId="77777777" w:rsidR="00520F3A" w:rsidRDefault="00520F3A" w:rsidP="00387B6B">
            <w:pPr>
              <w:rPr>
                <w:lang w:val="fr-FR"/>
              </w:rPr>
            </w:pPr>
          </w:p>
        </w:tc>
      </w:tr>
      <w:tr w:rsidR="00520F3A" w14:paraId="32924A84" w14:textId="77777777" w:rsidTr="00387B6B">
        <w:tc>
          <w:tcPr>
            <w:tcW w:w="1260" w:type="dxa"/>
          </w:tcPr>
          <w:p w14:paraId="25FCE6B9" w14:textId="77777777" w:rsidR="00520F3A" w:rsidRDefault="00520F3A" w:rsidP="00387B6B">
            <w:pPr>
              <w:rPr>
                <w:lang w:val="fr-FR"/>
              </w:rPr>
            </w:pPr>
          </w:p>
        </w:tc>
        <w:tc>
          <w:tcPr>
            <w:tcW w:w="3150" w:type="dxa"/>
          </w:tcPr>
          <w:p w14:paraId="722C1E0C" w14:textId="77777777" w:rsidR="00520F3A" w:rsidRPr="007F5120" w:rsidRDefault="00AB7776" w:rsidP="00387B6B">
            <w:pPr>
              <w:rPr>
                <w:lang w:val="fr-FR"/>
              </w:rPr>
            </w:pPr>
            <w:r w:rsidRPr="00AB7776">
              <w:rPr>
                <w:lang w:val="fr-FR"/>
              </w:rPr>
              <w:t>Parlez-vous de la MVE à vos proches ?</w:t>
            </w:r>
          </w:p>
        </w:tc>
        <w:tc>
          <w:tcPr>
            <w:tcW w:w="4500" w:type="dxa"/>
          </w:tcPr>
          <w:p w14:paraId="2189A035" w14:textId="77777777" w:rsidR="00AB7776" w:rsidRDefault="00AB7776" w:rsidP="00387B6B">
            <w:pPr>
              <w:rPr>
                <w:lang w:val="fr-FR"/>
              </w:rPr>
            </w:pPr>
            <w:r w:rsidRPr="00AB7776">
              <w:rPr>
                <w:lang w:val="fr-FR"/>
              </w:rPr>
              <w:t xml:space="preserve">1= Oui </w:t>
            </w:r>
          </w:p>
          <w:p w14:paraId="37D3CFD2" w14:textId="77777777" w:rsidR="00520F3A" w:rsidRPr="007F5120" w:rsidRDefault="00AB7776" w:rsidP="00387B6B">
            <w:pPr>
              <w:rPr>
                <w:lang w:val="fr-FR"/>
              </w:rPr>
            </w:pPr>
            <w:r w:rsidRPr="00AB7776">
              <w:rPr>
                <w:lang w:val="fr-FR"/>
              </w:rPr>
              <w:t>2= Non</w:t>
            </w:r>
          </w:p>
        </w:tc>
        <w:tc>
          <w:tcPr>
            <w:tcW w:w="1260" w:type="dxa"/>
          </w:tcPr>
          <w:p w14:paraId="53D87877" w14:textId="77777777" w:rsidR="00520F3A" w:rsidRDefault="00520F3A" w:rsidP="00387B6B">
            <w:pPr>
              <w:rPr>
                <w:lang w:val="fr-FR"/>
              </w:rPr>
            </w:pPr>
          </w:p>
        </w:tc>
      </w:tr>
      <w:tr w:rsidR="00520F3A" w14:paraId="347EEADD" w14:textId="77777777" w:rsidTr="00387B6B">
        <w:tc>
          <w:tcPr>
            <w:tcW w:w="1260" w:type="dxa"/>
          </w:tcPr>
          <w:p w14:paraId="31418943" w14:textId="77777777" w:rsidR="00520F3A" w:rsidRDefault="00520F3A" w:rsidP="00387B6B">
            <w:pPr>
              <w:rPr>
                <w:lang w:val="fr-FR"/>
              </w:rPr>
            </w:pPr>
          </w:p>
        </w:tc>
        <w:tc>
          <w:tcPr>
            <w:tcW w:w="8910" w:type="dxa"/>
            <w:gridSpan w:val="3"/>
          </w:tcPr>
          <w:p w14:paraId="3A3BAAFA" w14:textId="77777777" w:rsidR="00520F3A" w:rsidRDefault="00520F3A" w:rsidP="00387B6B">
            <w:pPr>
              <w:rPr>
                <w:lang w:val="fr-FR"/>
              </w:rPr>
            </w:pPr>
            <w:r w:rsidRPr="007F5120">
              <w:rPr>
                <w:lang w:val="fr-FR"/>
              </w:rPr>
              <w:t>COMMENTAIRES</w:t>
            </w:r>
          </w:p>
          <w:p w14:paraId="1E1B1848" w14:textId="77777777" w:rsidR="00520F3A" w:rsidRDefault="00520F3A" w:rsidP="00387B6B">
            <w:pPr>
              <w:rPr>
                <w:lang w:val="fr-FR"/>
              </w:rPr>
            </w:pPr>
          </w:p>
          <w:p w14:paraId="107F455F" w14:textId="77777777" w:rsidR="00520F3A" w:rsidRDefault="00520F3A" w:rsidP="00387B6B">
            <w:pPr>
              <w:rPr>
                <w:lang w:val="fr-FR"/>
              </w:rPr>
            </w:pPr>
          </w:p>
          <w:p w14:paraId="7D94FE5D" w14:textId="77777777" w:rsidR="00520F3A" w:rsidRDefault="00520F3A" w:rsidP="00387B6B">
            <w:pPr>
              <w:rPr>
                <w:lang w:val="fr-FR"/>
              </w:rPr>
            </w:pPr>
          </w:p>
          <w:p w14:paraId="57EF201B" w14:textId="77777777" w:rsidR="00520F3A" w:rsidRDefault="00520F3A" w:rsidP="00387B6B">
            <w:pPr>
              <w:rPr>
                <w:lang w:val="fr-FR"/>
              </w:rPr>
            </w:pPr>
          </w:p>
          <w:p w14:paraId="0BAFA26C" w14:textId="77777777" w:rsidR="00AB7776" w:rsidRDefault="00AB7776" w:rsidP="00387B6B">
            <w:pPr>
              <w:rPr>
                <w:lang w:val="fr-FR"/>
              </w:rPr>
            </w:pPr>
          </w:p>
          <w:p w14:paraId="6BF6D150" w14:textId="77777777" w:rsidR="00AB7776" w:rsidRDefault="00AB7776" w:rsidP="00387B6B">
            <w:pPr>
              <w:rPr>
                <w:lang w:val="fr-FR"/>
              </w:rPr>
            </w:pPr>
          </w:p>
          <w:p w14:paraId="76C8E039" w14:textId="77777777" w:rsidR="00AB7776" w:rsidRDefault="00AB7776" w:rsidP="00387B6B">
            <w:pPr>
              <w:rPr>
                <w:lang w:val="fr-FR"/>
              </w:rPr>
            </w:pPr>
          </w:p>
          <w:p w14:paraId="134ED5C8" w14:textId="77777777" w:rsidR="00520F3A" w:rsidRDefault="00520F3A" w:rsidP="00387B6B">
            <w:pPr>
              <w:rPr>
                <w:lang w:val="fr-FR"/>
              </w:rPr>
            </w:pPr>
          </w:p>
          <w:p w14:paraId="526C22DC" w14:textId="77777777" w:rsidR="00520F3A" w:rsidRDefault="00520F3A" w:rsidP="00387B6B">
            <w:pPr>
              <w:rPr>
                <w:lang w:val="fr-FR"/>
              </w:rPr>
            </w:pPr>
          </w:p>
          <w:p w14:paraId="19823D86" w14:textId="77777777" w:rsidR="00520F3A" w:rsidRDefault="00520F3A" w:rsidP="00387B6B">
            <w:pPr>
              <w:rPr>
                <w:lang w:val="fr-FR"/>
              </w:rPr>
            </w:pPr>
          </w:p>
        </w:tc>
      </w:tr>
    </w:tbl>
    <w:p w14:paraId="0404E812" w14:textId="77777777" w:rsidR="00520F3A" w:rsidRDefault="00520F3A" w:rsidP="00520F3A">
      <w:pPr>
        <w:rPr>
          <w:lang w:val="fr-FR"/>
        </w:rPr>
      </w:pPr>
    </w:p>
    <w:p w14:paraId="4B47AE77" w14:textId="77777777" w:rsidR="00520F3A" w:rsidRDefault="00520F3A" w:rsidP="00520F3A">
      <w:pPr>
        <w:rPr>
          <w:lang w:val="fr-FR"/>
        </w:rPr>
      </w:pPr>
    </w:p>
    <w:p w14:paraId="17FCE05A" w14:textId="77777777" w:rsidR="00AB7776" w:rsidRDefault="00AB7776" w:rsidP="00360F8A">
      <w:pPr>
        <w:rPr>
          <w:rFonts w:ascii="Arial" w:hAnsi="Arial" w:cs="Arial"/>
          <w:b/>
          <w:sz w:val="28"/>
          <w:lang w:val="fr-FR"/>
        </w:rPr>
      </w:pPr>
    </w:p>
    <w:p w14:paraId="5B379D5B" w14:textId="77777777" w:rsidR="00AB7776" w:rsidRDefault="00AB7776" w:rsidP="00360F8A">
      <w:pPr>
        <w:rPr>
          <w:rFonts w:ascii="Arial" w:hAnsi="Arial" w:cs="Arial"/>
          <w:b/>
          <w:sz w:val="28"/>
          <w:lang w:val="fr-FR"/>
        </w:rPr>
      </w:pPr>
    </w:p>
    <w:bookmarkEnd w:id="0"/>
    <w:p w14:paraId="7F9CA2E4" w14:textId="77777777" w:rsidR="00AB7776" w:rsidRDefault="00AB7776" w:rsidP="00360F8A">
      <w:pPr>
        <w:rPr>
          <w:rFonts w:ascii="Arial" w:hAnsi="Arial" w:cs="Arial"/>
          <w:b/>
          <w:sz w:val="28"/>
          <w:lang w:val="fr-FR"/>
        </w:rPr>
      </w:pPr>
    </w:p>
    <w:p w14:paraId="3722082E" w14:textId="77777777" w:rsidR="00AB7776" w:rsidRDefault="00AB7776" w:rsidP="00360F8A">
      <w:pPr>
        <w:rPr>
          <w:rFonts w:ascii="Arial" w:hAnsi="Arial" w:cs="Arial"/>
          <w:b/>
          <w:sz w:val="28"/>
          <w:lang w:val="fr-FR"/>
        </w:rPr>
      </w:pPr>
    </w:p>
    <w:p w14:paraId="2FA09039" w14:textId="77777777" w:rsidR="00AB7776" w:rsidRDefault="00AB7776" w:rsidP="00360F8A">
      <w:pPr>
        <w:rPr>
          <w:rFonts w:ascii="Arial" w:hAnsi="Arial" w:cs="Arial"/>
          <w:b/>
          <w:sz w:val="28"/>
          <w:lang w:val="fr-FR"/>
        </w:rPr>
      </w:pPr>
    </w:p>
    <w:p w14:paraId="3DC9A76F" w14:textId="77777777" w:rsidR="00AB7776" w:rsidRDefault="00AB7776" w:rsidP="00360F8A">
      <w:pPr>
        <w:rPr>
          <w:rFonts w:ascii="Arial" w:hAnsi="Arial" w:cs="Arial"/>
          <w:b/>
          <w:sz w:val="28"/>
          <w:lang w:val="fr-FR"/>
        </w:rPr>
      </w:pPr>
    </w:p>
    <w:p w14:paraId="7C292729" w14:textId="77777777" w:rsidR="00387B6B" w:rsidRDefault="00387B6B" w:rsidP="00387B6B">
      <w:pPr>
        <w:rPr>
          <w:lang w:val="fr-FR"/>
        </w:rPr>
      </w:pPr>
    </w:p>
    <w:p w14:paraId="51D047EE" w14:textId="77777777" w:rsidR="00387B6B" w:rsidRPr="00755D1F" w:rsidRDefault="00387B6B" w:rsidP="00387B6B">
      <w:pPr>
        <w:rPr>
          <w:b/>
          <w:sz w:val="36"/>
          <w:lang w:val="fr-FR"/>
        </w:rPr>
      </w:pPr>
      <w:r w:rsidRPr="00755D1F">
        <w:rPr>
          <w:b/>
          <w:sz w:val="36"/>
          <w:lang w:val="fr-FR"/>
        </w:rPr>
        <w:t xml:space="preserve">Guide </w:t>
      </w:r>
      <w:r w:rsidR="000A7F91" w:rsidRPr="00755D1F">
        <w:rPr>
          <w:b/>
          <w:sz w:val="36"/>
          <w:lang w:val="fr-FR"/>
        </w:rPr>
        <w:t xml:space="preserve">de discussions de </w:t>
      </w:r>
      <w:proofErr w:type="gramStart"/>
      <w:r w:rsidR="000A7F91" w:rsidRPr="00755D1F">
        <w:rPr>
          <w:b/>
          <w:sz w:val="36"/>
          <w:lang w:val="fr-FR"/>
        </w:rPr>
        <w:t xml:space="preserve">group </w:t>
      </w:r>
      <w:r w:rsidRPr="00755D1F">
        <w:rPr>
          <w:b/>
          <w:sz w:val="36"/>
          <w:lang w:val="fr-FR"/>
        </w:rPr>
        <w:t xml:space="preserve"> (</w:t>
      </w:r>
      <w:proofErr w:type="gramEnd"/>
      <w:r w:rsidRPr="00755D1F">
        <w:rPr>
          <w:b/>
          <w:sz w:val="36"/>
          <w:lang w:val="fr-FR"/>
        </w:rPr>
        <w:t xml:space="preserve">Connaissances, Attitudes et Pratiques) </w:t>
      </w:r>
    </w:p>
    <w:p w14:paraId="3E644F00" w14:textId="77777777" w:rsidR="00387B6B" w:rsidRPr="00387B6B" w:rsidRDefault="00387B6B" w:rsidP="00387B6B">
      <w:pPr>
        <w:rPr>
          <w:lang w:val="fr-FR"/>
        </w:rPr>
      </w:pPr>
      <w:r w:rsidRPr="00387B6B">
        <w:rPr>
          <w:lang w:val="fr-FR"/>
        </w:rPr>
        <w:t xml:space="preserve"> </w:t>
      </w:r>
    </w:p>
    <w:p w14:paraId="29378F2A" w14:textId="77777777" w:rsidR="00387B6B" w:rsidRPr="00AF7B0B" w:rsidRDefault="00387B6B" w:rsidP="00387B6B">
      <w:pPr>
        <w:rPr>
          <w:sz w:val="28"/>
          <w:lang w:val="fr-FR"/>
        </w:rPr>
      </w:pPr>
      <w:r w:rsidRPr="00AF7B0B">
        <w:rPr>
          <w:sz w:val="28"/>
          <w:lang w:val="fr-FR"/>
        </w:rPr>
        <w:t xml:space="preserve">NOTE D’INFORMATIONS Avant de commencer l’interview, il est important d’expliquer à tous les participants l’objet de cette mission et les remercier d’avoir bien voulu accepter de participer à cet entretien. Il faut également expliquer comment le village a été sélectionné ainsi qu’eux-mêmes. </w:t>
      </w:r>
    </w:p>
    <w:p w14:paraId="537C01C4" w14:textId="77777777" w:rsidR="00387B6B" w:rsidRPr="00AF7B0B" w:rsidRDefault="00387B6B" w:rsidP="00387B6B">
      <w:pPr>
        <w:rPr>
          <w:sz w:val="28"/>
          <w:lang w:val="fr-FR"/>
        </w:rPr>
      </w:pPr>
      <w:r w:rsidRPr="00AF7B0B">
        <w:rPr>
          <w:sz w:val="28"/>
          <w:lang w:val="fr-FR"/>
        </w:rPr>
        <w:t xml:space="preserve"> </w:t>
      </w:r>
    </w:p>
    <w:p w14:paraId="575CAF4B" w14:textId="77777777" w:rsidR="00387B6B" w:rsidRPr="00AF7B0B" w:rsidRDefault="009F3320" w:rsidP="00387B6B">
      <w:pPr>
        <w:rPr>
          <w:sz w:val="28"/>
          <w:lang w:val="fr-FR"/>
        </w:rPr>
      </w:pPr>
      <w:r w:rsidRPr="00AF7B0B">
        <w:rPr>
          <w:sz w:val="28"/>
          <w:lang w:val="fr-FR"/>
        </w:rPr>
        <w:t xml:space="preserve">Zone de santé </w:t>
      </w:r>
      <w:proofErr w:type="gramStart"/>
      <w:r w:rsidR="00387B6B" w:rsidRPr="00AF7B0B">
        <w:rPr>
          <w:sz w:val="28"/>
          <w:lang w:val="fr-FR"/>
        </w:rPr>
        <w:t xml:space="preserve"> :…</w:t>
      </w:r>
      <w:proofErr w:type="gramEnd"/>
      <w:r w:rsidR="00387B6B" w:rsidRPr="00AF7B0B">
        <w:rPr>
          <w:sz w:val="28"/>
          <w:lang w:val="fr-FR"/>
        </w:rPr>
        <w:t xml:space="preserve">……………………………………………………………………………………... </w:t>
      </w:r>
    </w:p>
    <w:p w14:paraId="19BDAA16" w14:textId="77777777" w:rsidR="00387B6B" w:rsidRPr="00AF7B0B" w:rsidRDefault="00387B6B" w:rsidP="00387B6B">
      <w:pPr>
        <w:rPr>
          <w:sz w:val="28"/>
          <w:lang w:val="fr-FR"/>
        </w:rPr>
      </w:pPr>
      <w:r w:rsidRPr="00AF7B0B">
        <w:rPr>
          <w:sz w:val="28"/>
          <w:lang w:val="fr-FR"/>
        </w:rPr>
        <w:t xml:space="preserve"> Village/Quartier</w:t>
      </w:r>
      <w:proofErr w:type="gramStart"/>
      <w:r w:rsidRPr="00AF7B0B">
        <w:rPr>
          <w:sz w:val="28"/>
          <w:lang w:val="fr-FR"/>
        </w:rPr>
        <w:t xml:space="preserve"> :…</w:t>
      </w:r>
      <w:proofErr w:type="gramEnd"/>
      <w:r w:rsidRPr="00AF7B0B">
        <w:rPr>
          <w:sz w:val="28"/>
          <w:lang w:val="fr-FR"/>
        </w:rPr>
        <w:t xml:space="preserve">………………………………………………………………………………. </w:t>
      </w:r>
    </w:p>
    <w:p w14:paraId="1C32DFAB" w14:textId="77777777" w:rsidR="00387B6B" w:rsidRPr="00AF7B0B" w:rsidRDefault="00387B6B" w:rsidP="00387B6B">
      <w:pPr>
        <w:rPr>
          <w:sz w:val="28"/>
          <w:lang w:val="fr-FR"/>
        </w:rPr>
      </w:pPr>
      <w:r w:rsidRPr="00AF7B0B">
        <w:rPr>
          <w:sz w:val="28"/>
          <w:lang w:val="fr-FR"/>
        </w:rPr>
        <w:t xml:space="preserve"> Date de l’entretien</w:t>
      </w:r>
      <w:proofErr w:type="gramStart"/>
      <w:r w:rsidRPr="00AF7B0B">
        <w:rPr>
          <w:sz w:val="28"/>
          <w:lang w:val="fr-FR"/>
        </w:rPr>
        <w:t xml:space="preserve"> :…</w:t>
      </w:r>
      <w:proofErr w:type="gramEnd"/>
      <w:r w:rsidRPr="00AF7B0B">
        <w:rPr>
          <w:sz w:val="28"/>
          <w:lang w:val="fr-FR"/>
        </w:rPr>
        <w:t>../.…/201</w:t>
      </w:r>
      <w:r w:rsidR="009F3320" w:rsidRPr="00AF7B0B">
        <w:rPr>
          <w:sz w:val="28"/>
          <w:lang w:val="fr-FR"/>
        </w:rPr>
        <w:t xml:space="preserve">9 </w:t>
      </w:r>
      <w:r w:rsidRPr="00AF7B0B">
        <w:rPr>
          <w:sz w:val="28"/>
          <w:lang w:val="fr-FR"/>
        </w:rPr>
        <w:t xml:space="preserve"> Heure de début : …………. Heure de fin</w:t>
      </w:r>
      <w:proofErr w:type="gramStart"/>
      <w:r w:rsidRPr="00AF7B0B">
        <w:rPr>
          <w:sz w:val="28"/>
          <w:lang w:val="fr-FR"/>
        </w:rPr>
        <w:t xml:space="preserve"> :…</w:t>
      </w:r>
      <w:proofErr w:type="gramEnd"/>
      <w:r w:rsidRPr="00AF7B0B">
        <w:rPr>
          <w:sz w:val="28"/>
          <w:lang w:val="fr-FR"/>
        </w:rPr>
        <w:t xml:space="preserve">……………. </w:t>
      </w:r>
    </w:p>
    <w:p w14:paraId="66BB5625" w14:textId="77777777" w:rsidR="00387B6B" w:rsidRPr="00AF7B0B" w:rsidRDefault="00387B6B" w:rsidP="00387B6B">
      <w:pPr>
        <w:rPr>
          <w:sz w:val="28"/>
          <w:lang w:val="fr-FR"/>
        </w:rPr>
      </w:pPr>
      <w:r w:rsidRPr="00AF7B0B">
        <w:rPr>
          <w:sz w:val="28"/>
          <w:lang w:val="fr-FR"/>
        </w:rPr>
        <w:t xml:space="preserve">  Profil des participants : </w:t>
      </w:r>
      <w:proofErr w:type="gramStart"/>
      <w:r w:rsidRPr="00AF7B0B">
        <w:rPr>
          <w:sz w:val="28"/>
          <w:lang w:val="fr-FR"/>
        </w:rPr>
        <w:t>( )</w:t>
      </w:r>
      <w:proofErr w:type="gramEnd"/>
      <w:r w:rsidRPr="00AF7B0B">
        <w:rPr>
          <w:sz w:val="28"/>
          <w:lang w:val="fr-FR"/>
        </w:rPr>
        <w:t xml:space="preserve"> Hommes  (  ) Femmes   (  ) </w:t>
      </w:r>
      <w:r w:rsidR="009F3320" w:rsidRPr="00AF7B0B">
        <w:rPr>
          <w:sz w:val="28"/>
          <w:lang w:val="fr-FR"/>
        </w:rPr>
        <w:t>Leaders</w:t>
      </w:r>
      <w:r w:rsidRPr="00AF7B0B">
        <w:rPr>
          <w:sz w:val="28"/>
          <w:lang w:val="fr-FR"/>
        </w:rPr>
        <w:t xml:space="preserve"> (  ) </w:t>
      </w:r>
      <w:r w:rsidR="009F3320" w:rsidRPr="00AF7B0B">
        <w:rPr>
          <w:sz w:val="28"/>
          <w:lang w:val="fr-FR"/>
        </w:rPr>
        <w:t xml:space="preserve">Prestataires (  ) </w:t>
      </w:r>
      <w:r w:rsidRPr="00AF7B0B">
        <w:rPr>
          <w:sz w:val="28"/>
          <w:lang w:val="fr-FR"/>
        </w:rPr>
        <w:t xml:space="preserve">Autre Précisez………….… </w:t>
      </w:r>
    </w:p>
    <w:p w14:paraId="3BE4BE08" w14:textId="77777777" w:rsidR="009F3320" w:rsidRPr="00AF7B0B" w:rsidRDefault="009F3320" w:rsidP="00387B6B">
      <w:pPr>
        <w:rPr>
          <w:sz w:val="28"/>
          <w:lang w:val="fr-FR"/>
        </w:rPr>
      </w:pPr>
    </w:p>
    <w:p w14:paraId="515B04A8" w14:textId="77777777" w:rsidR="009F3320" w:rsidRPr="00AF7B0B" w:rsidRDefault="009F3320" w:rsidP="00387B6B">
      <w:pPr>
        <w:rPr>
          <w:sz w:val="28"/>
          <w:lang w:val="fr-FR"/>
        </w:rPr>
      </w:pPr>
    </w:p>
    <w:p w14:paraId="2BCE9360" w14:textId="77777777" w:rsidR="00387B6B" w:rsidRPr="00AF7B0B" w:rsidRDefault="006034A8" w:rsidP="00387B6B">
      <w:pPr>
        <w:rPr>
          <w:b/>
          <w:sz w:val="28"/>
          <w:lang w:val="fr-FR"/>
        </w:rPr>
      </w:pPr>
      <w:r w:rsidRPr="00AF7B0B">
        <w:rPr>
          <w:sz w:val="28"/>
          <w:lang w:val="fr-FR"/>
        </w:rPr>
        <w:t xml:space="preserve">I. </w:t>
      </w:r>
      <w:r w:rsidR="00387B6B" w:rsidRPr="00AF7B0B">
        <w:rPr>
          <w:sz w:val="28"/>
          <w:lang w:val="fr-FR"/>
        </w:rPr>
        <w:t xml:space="preserve"> </w:t>
      </w:r>
      <w:r w:rsidR="00387B6B" w:rsidRPr="00AF7B0B">
        <w:rPr>
          <w:b/>
          <w:sz w:val="28"/>
          <w:lang w:val="fr-FR"/>
        </w:rPr>
        <w:t xml:space="preserve">MALADIE A VIRUS EBOLA : CONNAISSANCE, ATTITUDES ET PRATIQUES </w:t>
      </w:r>
    </w:p>
    <w:p w14:paraId="2EF88465" w14:textId="77777777" w:rsidR="00387B6B" w:rsidRPr="00AF7B0B" w:rsidRDefault="006034A8" w:rsidP="00387B6B">
      <w:pPr>
        <w:rPr>
          <w:b/>
          <w:sz w:val="28"/>
          <w:lang w:val="fr-FR"/>
        </w:rPr>
      </w:pPr>
      <w:proofErr w:type="gramStart"/>
      <w:r w:rsidRPr="00AF7B0B">
        <w:rPr>
          <w:b/>
          <w:sz w:val="28"/>
          <w:lang w:val="fr-FR"/>
        </w:rPr>
        <w:t xml:space="preserve">1.1 </w:t>
      </w:r>
      <w:r w:rsidR="00387B6B" w:rsidRPr="00AF7B0B">
        <w:rPr>
          <w:b/>
          <w:sz w:val="28"/>
          <w:lang w:val="fr-FR"/>
        </w:rPr>
        <w:t xml:space="preserve"> CONNAISSANCES</w:t>
      </w:r>
      <w:proofErr w:type="gramEnd"/>
      <w:r w:rsidR="00387B6B" w:rsidRPr="00AF7B0B">
        <w:rPr>
          <w:b/>
          <w:sz w:val="28"/>
          <w:lang w:val="fr-FR"/>
        </w:rPr>
        <w:t xml:space="preserve"> </w:t>
      </w:r>
    </w:p>
    <w:p w14:paraId="0EFBEB37" w14:textId="77777777" w:rsidR="00D508B8" w:rsidRDefault="00D508B8" w:rsidP="006034A8">
      <w:pPr>
        <w:pStyle w:val="ListParagraph"/>
        <w:numPr>
          <w:ilvl w:val="0"/>
          <w:numId w:val="6"/>
        </w:numPr>
        <w:rPr>
          <w:sz w:val="28"/>
          <w:lang w:val="fr-FR"/>
        </w:rPr>
      </w:pPr>
      <w:r>
        <w:rPr>
          <w:sz w:val="28"/>
          <w:lang w:val="fr-FR"/>
        </w:rPr>
        <w:t>Quels sont les plus grands problèmes de santé dans votre communauté ?</w:t>
      </w:r>
    </w:p>
    <w:p w14:paraId="717B4C42" w14:textId="77777777" w:rsidR="00D508B8" w:rsidRDefault="0080299B" w:rsidP="006034A8">
      <w:pPr>
        <w:pStyle w:val="ListParagraph"/>
        <w:numPr>
          <w:ilvl w:val="0"/>
          <w:numId w:val="6"/>
        </w:numPr>
        <w:rPr>
          <w:sz w:val="28"/>
          <w:lang w:val="fr-FR"/>
        </w:rPr>
      </w:pPr>
      <w:r>
        <w:rPr>
          <w:sz w:val="28"/>
          <w:lang w:val="fr-FR"/>
        </w:rPr>
        <w:t>Pensez-vous que la</w:t>
      </w:r>
      <w:r w:rsidR="00D508B8">
        <w:rPr>
          <w:sz w:val="28"/>
          <w:lang w:val="fr-FR"/>
        </w:rPr>
        <w:t xml:space="preserve"> MVE est grand problème de santé dans votre communauté ? Pourquoi ?</w:t>
      </w:r>
    </w:p>
    <w:p w14:paraId="2229716C" w14:textId="77777777" w:rsidR="00D508B8" w:rsidRDefault="00D508B8" w:rsidP="006034A8">
      <w:pPr>
        <w:pStyle w:val="ListParagraph"/>
        <w:numPr>
          <w:ilvl w:val="0"/>
          <w:numId w:val="6"/>
        </w:numPr>
        <w:rPr>
          <w:sz w:val="28"/>
          <w:lang w:val="fr-FR"/>
        </w:rPr>
      </w:pPr>
      <w:r>
        <w:rPr>
          <w:sz w:val="28"/>
          <w:lang w:val="fr-FR"/>
        </w:rPr>
        <w:t>Quelles sont les informations que vous avez sur cette maladie ?</w:t>
      </w:r>
      <w:r w:rsidR="00876FD0">
        <w:rPr>
          <w:sz w:val="28"/>
          <w:lang w:val="fr-FR"/>
        </w:rPr>
        <w:t xml:space="preserve"> (</w:t>
      </w:r>
      <w:r w:rsidR="004D5B4E">
        <w:rPr>
          <w:sz w:val="28"/>
          <w:lang w:val="fr-FR"/>
        </w:rPr>
        <w:t>Transmission</w:t>
      </w:r>
      <w:r w:rsidR="00876FD0">
        <w:rPr>
          <w:sz w:val="28"/>
          <w:lang w:val="fr-FR"/>
        </w:rPr>
        <w:t>, prévention, traitement, CTE…)</w:t>
      </w:r>
    </w:p>
    <w:p w14:paraId="2AF0F003" w14:textId="77777777" w:rsidR="004D5B4E" w:rsidRDefault="004D5B4E" w:rsidP="006034A8">
      <w:pPr>
        <w:pStyle w:val="ListParagraph"/>
        <w:numPr>
          <w:ilvl w:val="0"/>
          <w:numId w:val="6"/>
        </w:numPr>
        <w:rPr>
          <w:sz w:val="28"/>
          <w:lang w:val="fr-FR"/>
        </w:rPr>
      </w:pPr>
      <w:r>
        <w:rPr>
          <w:sz w:val="28"/>
          <w:lang w:val="fr-FR"/>
        </w:rPr>
        <w:t>Connaissez-vous les lieux ou vous pouvez contracter la MVE et la propager</w:t>
      </w:r>
      <w:r w:rsidR="0080299B">
        <w:rPr>
          <w:sz w:val="28"/>
          <w:lang w:val="fr-FR"/>
        </w:rPr>
        <w:t> ?</w:t>
      </w:r>
    </w:p>
    <w:p w14:paraId="78346A45" w14:textId="77777777" w:rsidR="006034A8" w:rsidRPr="00AF7B0B" w:rsidRDefault="006034A8" w:rsidP="00387B6B">
      <w:pPr>
        <w:rPr>
          <w:sz w:val="28"/>
          <w:lang w:val="fr-FR"/>
        </w:rPr>
      </w:pPr>
    </w:p>
    <w:p w14:paraId="0DDDC857" w14:textId="77777777" w:rsidR="006034A8" w:rsidRPr="00AF7B0B" w:rsidRDefault="006034A8" w:rsidP="00387B6B">
      <w:pPr>
        <w:rPr>
          <w:sz w:val="28"/>
          <w:lang w:val="fr-FR"/>
        </w:rPr>
      </w:pPr>
    </w:p>
    <w:p w14:paraId="105B5B0B" w14:textId="77777777" w:rsidR="006034A8" w:rsidRPr="00AF7B0B" w:rsidRDefault="006034A8" w:rsidP="00387B6B">
      <w:pPr>
        <w:rPr>
          <w:sz w:val="28"/>
          <w:lang w:val="fr-FR"/>
        </w:rPr>
      </w:pPr>
    </w:p>
    <w:p w14:paraId="1BC079A2" w14:textId="77777777" w:rsidR="006034A8" w:rsidRPr="00AF7B0B" w:rsidRDefault="006034A8" w:rsidP="00387B6B">
      <w:pPr>
        <w:rPr>
          <w:b/>
          <w:sz w:val="28"/>
          <w:lang w:val="fr-FR"/>
        </w:rPr>
      </w:pPr>
      <w:proofErr w:type="gramStart"/>
      <w:r w:rsidRPr="00AF7B0B">
        <w:rPr>
          <w:b/>
          <w:sz w:val="28"/>
          <w:lang w:val="fr-FR"/>
        </w:rPr>
        <w:t>1.2  ATTITUDES</w:t>
      </w:r>
      <w:proofErr w:type="gramEnd"/>
      <w:r w:rsidRPr="00AF7B0B">
        <w:rPr>
          <w:b/>
          <w:sz w:val="28"/>
          <w:lang w:val="fr-FR"/>
        </w:rPr>
        <w:t xml:space="preserve"> ET PRATIQUES </w:t>
      </w:r>
    </w:p>
    <w:p w14:paraId="4206FE03" w14:textId="77777777" w:rsidR="006034A8" w:rsidRPr="00AF7B0B" w:rsidRDefault="006034A8" w:rsidP="00387B6B">
      <w:pPr>
        <w:rPr>
          <w:sz w:val="28"/>
          <w:lang w:val="fr-FR"/>
        </w:rPr>
      </w:pPr>
    </w:p>
    <w:p w14:paraId="214BA1D7" w14:textId="77777777" w:rsidR="0080299B" w:rsidRDefault="0080299B" w:rsidP="006034A8">
      <w:pPr>
        <w:pStyle w:val="ListParagraph"/>
        <w:numPr>
          <w:ilvl w:val="0"/>
          <w:numId w:val="5"/>
        </w:numPr>
        <w:rPr>
          <w:sz w:val="28"/>
          <w:lang w:val="fr-FR"/>
        </w:rPr>
      </w:pPr>
      <w:r>
        <w:rPr>
          <w:sz w:val="28"/>
          <w:lang w:val="fr-FR"/>
        </w:rPr>
        <w:t>Dans votre communauté, comment réagissent certaines personnes quand on leur parle d’EBOLA ?</w:t>
      </w:r>
    </w:p>
    <w:p w14:paraId="6D8C8C65" w14:textId="77777777" w:rsidR="006034A8" w:rsidRPr="00AF7B0B" w:rsidRDefault="00387B6B" w:rsidP="006034A8">
      <w:pPr>
        <w:pStyle w:val="ListParagraph"/>
        <w:numPr>
          <w:ilvl w:val="0"/>
          <w:numId w:val="5"/>
        </w:numPr>
        <w:rPr>
          <w:sz w:val="28"/>
          <w:lang w:val="fr-FR"/>
        </w:rPr>
      </w:pPr>
      <w:r w:rsidRPr="00AF7B0B">
        <w:rPr>
          <w:sz w:val="28"/>
          <w:lang w:val="fr-FR"/>
        </w:rPr>
        <w:t xml:space="preserve">Quelle serait votre attitude si on vous annonçait qu’un membre de </w:t>
      </w:r>
      <w:r w:rsidR="00671F21">
        <w:rPr>
          <w:sz w:val="28"/>
          <w:lang w:val="fr-FR"/>
        </w:rPr>
        <w:t xml:space="preserve">votre </w:t>
      </w:r>
      <w:r w:rsidR="00C00048">
        <w:rPr>
          <w:sz w:val="28"/>
          <w:lang w:val="fr-FR"/>
        </w:rPr>
        <w:t xml:space="preserve">famille </w:t>
      </w:r>
      <w:r w:rsidR="00C00048" w:rsidRPr="00AF7B0B">
        <w:rPr>
          <w:sz w:val="28"/>
          <w:lang w:val="fr-FR"/>
        </w:rPr>
        <w:t>était</w:t>
      </w:r>
      <w:r w:rsidRPr="00AF7B0B">
        <w:rPr>
          <w:sz w:val="28"/>
          <w:lang w:val="fr-FR"/>
        </w:rPr>
        <w:t xml:space="preserve"> malade d’Ebola ?</w:t>
      </w:r>
    </w:p>
    <w:p w14:paraId="43F2EFFC" w14:textId="77777777" w:rsidR="00C00048" w:rsidRDefault="00C00048" w:rsidP="006034A8">
      <w:pPr>
        <w:pStyle w:val="ListParagraph"/>
        <w:numPr>
          <w:ilvl w:val="0"/>
          <w:numId w:val="5"/>
        </w:numPr>
        <w:rPr>
          <w:sz w:val="28"/>
          <w:lang w:val="fr-FR"/>
        </w:rPr>
      </w:pPr>
      <w:r>
        <w:rPr>
          <w:sz w:val="28"/>
          <w:lang w:val="fr-FR"/>
        </w:rPr>
        <w:t>Pouvez-vous vivre avec quelqu’un qui a été guérie de la MVE ?</w:t>
      </w:r>
    </w:p>
    <w:p w14:paraId="59ED6299" w14:textId="77777777" w:rsidR="00C00048" w:rsidRDefault="00C00048" w:rsidP="006034A8">
      <w:pPr>
        <w:pStyle w:val="ListParagraph"/>
        <w:numPr>
          <w:ilvl w:val="0"/>
          <w:numId w:val="5"/>
        </w:numPr>
        <w:rPr>
          <w:sz w:val="28"/>
          <w:lang w:val="fr-FR"/>
        </w:rPr>
      </w:pPr>
      <w:r w:rsidRPr="00C00048">
        <w:rPr>
          <w:sz w:val="28"/>
          <w:lang w:val="fr-FR"/>
        </w:rPr>
        <w:t xml:space="preserve"> </w:t>
      </w:r>
      <w:r>
        <w:rPr>
          <w:sz w:val="28"/>
          <w:lang w:val="fr-FR"/>
        </w:rPr>
        <w:t>Actuellement, comment sont les relations entre les prestataires des soins et les membres de la communauté ?</w:t>
      </w:r>
    </w:p>
    <w:p w14:paraId="02EC6F70" w14:textId="77777777" w:rsidR="00C00048" w:rsidRDefault="00C00048" w:rsidP="006034A8">
      <w:pPr>
        <w:pStyle w:val="ListParagraph"/>
        <w:numPr>
          <w:ilvl w:val="0"/>
          <w:numId w:val="5"/>
        </w:numPr>
        <w:rPr>
          <w:sz w:val="28"/>
          <w:lang w:val="fr-FR"/>
        </w:rPr>
      </w:pPr>
      <w:r>
        <w:rPr>
          <w:sz w:val="28"/>
          <w:lang w:val="fr-FR"/>
        </w:rPr>
        <w:t>Que pourriez-vous nous dire de différentes équipes qui interviennent dans la riposte.</w:t>
      </w:r>
    </w:p>
    <w:p w14:paraId="437BC5B9" w14:textId="77777777" w:rsidR="00AF7B0B" w:rsidRPr="00F467C4" w:rsidRDefault="00C00048" w:rsidP="00C00048">
      <w:pPr>
        <w:pStyle w:val="ListParagraph"/>
        <w:numPr>
          <w:ilvl w:val="0"/>
          <w:numId w:val="5"/>
        </w:numPr>
        <w:rPr>
          <w:b/>
          <w:sz w:val="28"/>
          <w:lang w:val="fr-FR"/>
        </w:rPr>
      </w:pPr>
      <w:r w:rsidRPr="00C00048">
        <w:rPr>
          <w:sz w:val="28"/>
          <w:lang w:val="fr-FR"/>
        </w:rPr>
        <w:t xml:space="preserve"> </w:t>
      </w:r>
      <w:r w:rsidR="006034A8" w:rsidRPr="00C00048">
        <w:rPr>
          <w:sz w:val="28"/>
          <w:lang w:val="fr-FR"/>
        </w:rPr>
        <w:t xml:space="preserve">Comment </w:t>
      </w:r>
      <w:r>
        <w:rPr>
          <w:sz w:val="28"/>
          <w:lang w:val="fr-FR"/>
        </w:rPr>
        <w:t>sont gérés les décès communautaires ici chez vous ?</w:t>
      </w:r>
      <w:r w:rsidR="006034A8" w:rsidRPr="00C00048">
        <w:rPr>
          <w:sz w:val="28"/>
          <w:lang w:val="fr-FR"/>
        </w:rPr>
        <w:t xml:space="preserve"> </w:t>
      </w:r>
    </w:p>
    <w:p w14:paraId="7E5D2039" w14:textId="77777777" w:rsidR="00F467C4" w:rsidRDefault="00F467C4" w:rsidP="00F467C4">
      <w:pPr>
        <w:pStyle w:val="ListParagraph"/>
        <w:numPr>
          <w:ilvl w:val="0"/>
          <w:numId w:val="5"/>
        </w:numPr>
        <w:rPr>
          <w:sz w:val="28"/>
          <w:lang w:val="fr-FR"/>
        </w:rPr>
      </w:pPr>
      <w:r>
        <w:rPr>
          <w:sz w:val="28"/>
          <w:lang w:val="fr-FR"/>
        </w:rPr>
        <w:t>Quelles sont les maladies pour lesquelles la communauté recoure chez les tradipraticiens ?</w:t>
      </w:r>
    </w:p>
    <w:p w14:paraId="55AA2FA1" w14:textId="77777777" w:rsidR="00F467C4" w:rsidRPr="00C00048" w:rsidRDefault="00F467C4" w:rsidP="00F467C4">
      <w:pPr>
        <w:pStyle w:val="ListParagraph"/>
        <w:rPr>
          <w:b/>
          <w:sz w:val="28"/>
          <w:lang w:val="fr-FR"/>
        </w:rPr>
      </w:pPr>
    </w:p>
    <w:p w14:paraId="7CF21651" w14:textId="77777777" w:rsidR="00C00048" w:rsidRDefault="00C00048" w:rsidP="00C00048">
      <w:pPr>
        <w:pStyle w:val="ListParagraph"/>
        <w:rPr>
          <w:b/>
          <w:sz w:val="28"/>
          <w:lang w:val="fr-FR"/>
        </w:rPr>
      </w:pPr>
    </w:p>
    <w:p w14:paraId="6E4F11AA" w14:textId="77777777" w:rsidR="00387B6B" w:rsidRPr="00AF7B0B" w:rsidRDefault="006034A8" w:rsidP="00387B6B">
      <w:pPr>
        <w:rPr>
          <w:b/>
          <w:sz w:val="28"/>
          <w:lang w:val="fr-FR"/>
        </w:rPr>
      </w:pPr>
      <w:r w:rsidRPr="00AF7B0B">
        <w:rPr>
          <w:b/>
          <w:sz w:val="28"/>
          <w:lang w:val="fr-FR"/>
        </w:rPr>
        <w:t xml:space="preserve">1.3. </w:t>
      </w:r>
      <w:r w:rsidR="00475F27" w:rsidRPr="00AF7B0B">
        <w:rPr>
          <w:b/>
          <w:sz w:val="28"/>
          <w:lang w:val="fr-FR"/>
        </w:rPr>
        <w:t xml:space="preserve"> </w:t>
      </w:r>
      <w:r w:rsidR="007F124B">
        <w:rPr>
          <w:b/>
          <w:sz w:val="28"/>
          <w:lang w:val="fr-FR"/>
        </w:rPr>
        <w:t>PARTICIPATION COMMUNAUTAIRE</w:t>
      </w:r>
      <w:r w:rsidR="00387B6B" w:rsidRPr="00AF7B0B">
        <w:rPr>
          <w:b/>
          <w:sz w:val="28"/>
          <w:lang w:val="fr-FR"/>
        </w:rPr>
        <w:t xml:space="preserve"> </w:t>
      </w:r>
    </w:p>
    <w:p w14:paraId="6A65AADB" w14:textId="77777777" w:rsidR="003C35E7" w:rsidRPr="00AF7B0B" w:rsidRDefault="00387B6B" w:rsidP="00475F27">
      <w:pPr>
        <w:pStyle w:val="ListParagraph"/>
        <w:numPr>
          <w:ilvl w:val="0"/>
          <w:numId w:val="7"/>
        </w:numPr>
        <w:rPr>
          <w:sz w:val="28"/>
          <w:lang w:val="fr-FR"/>
        </w:rPr>
      </w:pPr>
      <w:r w:rsidRPr="00AF7B0B">
        <w:rPr>
          <w:sz w:val="28"/>
          <w:lang w:val="fr-FR"/>
        </w:rPr>
        <w:t xml:space="preserve">Comment la communauté se </w:t>
      </w:r>
      <w:r w:rsidR="003C35E7" w:rsidRPr="00AF7B0B">
        <w:rPr>
          <w:sz w:val="28"/>
          <w:lang w:val="fr-FR"/>
        </w:rPr>
        <w:t>prépare-t</w:t>
      </w:r>
      <w:r w:rsidRPr="00AF7B0B">
        <w:rPr>
          <w:sz w:val="28"/>
          <w:lang w:val="fr-FR"/>
        </w:rPr>
        <w:t xml:space="preserve">-elle face à l’éventualité d’Ebola dans la zone ? </w:t>
      </w:r>
    </w:p>
    <w:p w14:paraId="59587663" w14:textId="77777777" w:rsidR="00387B6B" w:rsidRPr="00AF7B0B" w:rsidRDefault="00387B6B" w:rsidP="00475F27">
      <w:pPr>
        <w:pStyle w:val="ListParagraph"/>
        <w:numPr>
          <w:ilvl w:val="0"/>
          <w:numId w:val="7"/>
        </w:numPr>
        <w:rPr>
          <w:sz w:val="28"/>
          <w:lang w:val="fr-FR"/>
        </w:rPr>
      </w:pPr>
      <w:r w:rsidRPr="00AF7B0B">
        <w:rPr>
          <w:sz w:val="28"/>
          <w:lang w:val="fr-FR"/>
        </w:rPr>
        <w:t xml:space="preserve">Quelles actions pensez-vous, devraient être prises pour mieux préparer la communauté face à cette éventualité ? </w:t>
      </w:r>
    </w:p>
    <w:p w14:paraId="31C2A435" w14:textId="77777777" w:rsidR="00887F51" w:rsidRDefault="00887F51" w:rsidP="00387B6B">
      <w:pPr>
        <w:rPr>
          <w:b/>
          <w:sz w:val="28"/>
          <w:lang w:val="fr-FR"/>
        </w:rPr>
      </w:pPr>
    </w:p>
    <w:p w14:paraId="132262D8" w14:textId="77777777" w:rsidR="00387B6B" w:rsidRPr="00BC1468" w:rsidRDefault="00887F51" w:rsidP="00BC1468">
      <w:pPr>
        <w:pStyle w:val="ListParagraph"/>
        <w:numPr>
          <w:ilvl w:val="1"/>
          <w:numId w:val="3"/>
        </w:numPr>
        <w:rPr>
          <w:b/>
          <w:sz w:val="28"/>
          <w:lang w:val="fr-FR"/>
        </w:rPr>
      </w:pPr>
      <w:r w:rsidRPr="00BC1468">
        <w:rPr>
          <w:b/>
          <w:sz w:val="28"/>
          <w:lang w:val="fr-FR"/>
        </w:rPr>
        <w:t>SOUHAITS DE LA POPULATION</w:t>
      </w:r>
      <w:r w:rsidR="007D5BFA" w:rsidRPr="00BC1468">
        <w:rPr>
          <w:b/>
          <w:sz w:val="28"/>
          <w:lang w:val="fr-FR"/>
        </w:rPr>
        <w:t xml:space="preserve"> SUR LA GESTION DE LA MVE</w:t>
      </w:r>
    </w:p>
    <w:p w14:paraId="2936A6ED" w14:textId="77777777" w:rsidR="00BC1468" w:rsidRDefault="00BC1468" w:rsidP="00BC1468">
      <w:pPr>
        <w:ind w:left="360"/>
        <w:rPr>
          <w:sz w:val="28"/>
          <w:lang w:val="fr-FR"/>
        </w:rPr>
      </w:pPr>
      <w:r w:rsidRPr="00BC1468">
        <w:rPr>
          <w:sz w:val="28"/>
          <w:lang w:val="fr-FR"/>
        </w:rPr>
        <w:t>Dites -nous quels sont vos souhaits pour la bonne gestion de la riposte ?</w:t>
      </w:r>
    </w:p>
    <w:p w14:paraId="30AE9D41" w14:textId="77777777" w:rsidR="000A7F91" w:rsidRDefault="000A7F91" w:rsidP="00BC1468">
      <w:pPr>
        <w:ind w:left="360"/>
        <w:rPr>
          <w:sz w:val="28"/>
          <w:lang w:val="fr-FR"/>
        </w:rPr>
      </w:pPr>
    </w:p>
    <w:p w14:paraId="35D38135" w14:textId="77777777" w:rsidR="000A7F91" w:rsidRDefault="000A7F91" w:rsidP="00BC1468">
      <w:pPr>
        <w:ind w:left="360"/>
        <w:rPr>
          <w:sz w:val="28"/>
          <w:lang w:val="fr-FR"/>
        </w:rPr>
      </w:pPr>
    </w:p>
    <w:p w14:paraId="0E10A9BF" w14:textId="77777777" w:rsidR="000A7F91" w:rsidRDefault="000A7F91" w:rsidP="00BC1468">
      <w:pPr>
        <w:ind w:left="360"/>
        <w:rPr>
          <w:sz w:val="28"/>
          <w:lang w:val="fr-FR"/>
        </w:rPr>
      </w:pPr>
    </w:p>
    <w:p w14:paraId="304CAF8C" w14:textId="77777777" w:rsidR="000A7F91" w:rsidRDefault="000A7F91" w:rsidP="00BC1468">
      <w:pPr>
        <w:ind w:left="360"/>
        <w:rPr>
          <w:sz w:val="28"/>
          <w:lang w:val="fr-FR"/>
        </w:rPr>
      </w:pPr>
    </w:p>
    <w:p w14:paraId="08F75951" w14:textId="77777777" w:rsidR="000A7F91" w:rsidRPr="00387B6B" w:rsidRDefault="000A7F91" w:rsidP="000A7F91">
      <w:pPr>
        <w:rPr>
          <w:lang w:val="fr-FR"/>
        </w:rPr>
      </w:pPr>
      <w:r w:rsidRPr="009F3320">
        <w:rPr>
          <w:sz w:val="36"/>
          <w:lang w:val="fr-FR"/>
        </w:rPr>
        <w:t xml:space="preserve">Guide </w:t>
      </w:r>
      <w:r>
        <w:rPr>
          <w:sz w:val="36"/>
          <w:lang w:val="fr-FR"/>
        </w:rPr>
        <w:t xml:space="preserve">d’entretien avec informant clé </w:t>
      </w:r>
      <w:proofErr w:type="gramStart"/>
      <w:r>
        <w:rPr>
          <w:sz w:val="36"/>
          <w:lang w:val="fr-FR"/>
        </w:rPr>
        <w:t>( MCZS</w:t>
      </w:r>
      <w:proofErr w:type="gramEnd"/>
      <w:r>
        <w:rPr>
          <w:sz w:val="36"/>
          <w:lang w:val="fr-FR"/>
        </w:rPr>
        <w:t>, ECZS, Leaders communautaires …)</w:t>
      </w:r>
      <w:r w:rsidRPr="00387B6B">
        <w:rPr>
          <w:lang w:val="fr-FR"/>
        </w:rPr>
        <w:t xml:space="preserve"> </w:t>
      </w:r>
    </w:p>
    <w:p w14:paraId="142A2888" w14:textId="77777777" w:rsidR="008836A0" w:rsidRDefault="000A7F91" w:rsidP="000A7F91">
      <w:pPr>
        <w:rPr>
          <w:sz w:val="28"/>
          <w:lang w:val="fr-FR"/>
        </w:rPr>
      </w:pPr>
      <w:r w:rsidRPr="00AF7B0B">
        <w:rPr>
          <w:sz w:val="28"/>
          <w:lang w:val="fr-FR"/>
        </w:rPr>
        <w:t xml:space="preserve">NOTE D’INFORMATIONS </w:t>
      </w:r>
    </w:p>
    <w:p w14:paraId="3061B469" w14:textId="77777777" w:rsidR="008836A0" w:rsidRPr="00AF7B0B" w:rsidRDefault="008836A0" w:rsidP="008836A0">
      <w:pPr>
        <w:rPr>
          <w:b/>
          <w:sz w:val="28"/>
          <w:lang w:val="fr-FR"/>
        </w:rPr>
      </w:pPr>
      <w:r w:rsidRPr="00AF7B0B">
        <w:rPr>
          <w:b/>
          <w:sz w:val="28"/>
          <w:lang w:val="fr-FR"/>
        </w:rPr>
        <w:t xml:space="preserve"> </w:t>
      </w:r>
      <w:r>
        <w:rPr>
          <w:b/>
          <w:sz w:val="28"/>
          <w:lang w:val="fr-FR"/>
        </w:rPr>
        <w:t xml:space="preserve">THEMES </w:t>
      </w:r>
    </w:p>
    <w:p w14:paraId="2F52F32B" w14:textId="77777777" w:rsidR="008836A0" w:rsidRPr="00535899" w:rsidRDefault="008836A0" w:rsidP="00535899">
      <w:pPr>
        <w:pStyle w:val="ListParagraph"/>
        <w:numPr>
          <w:ilvl w:val="0"/>
          <w:numId w:val="10"/>
        </w:numPr>
        <w:rPr>
          <w:sz w:val="28"/>
          <w:lang w:val="fr-FR"/>
        </w:rPr>
      </w:pPr>
      <w:r w:rsidRPr="00535899">
        <w:rPr>
          <w:sz w:val="28"/>
          <w:lang w:val="fr-FR"/>
        </w:rPr>
        <w:t>Quels sont les plus grands problèmes de santé dans votre communauté ?</w:t>
      </w:r>
    </w:p>
    <w:p w14:paraId="1C4775FD" w14:textId="77777777" w:rsidR="008836A0" w:rsidRPr="00535899" w:rsidRDefault="008836A0" w:rsidP="00535899">
      <w:pPr>
        <w:pStyle w:val="ListParagraph"/>
        <w:numPr>
          <w:ilvl w:val="0"/>
          <w:numId w:val="10"/>
        </w:numPr>
        <w:rPr>
          <w:sz w:val="28"/>
          <w:lang w:val="fr-FR"/>
        </w:rPr>
      </w:pPr>
      <w:r w:rsidRPr="00535899">
        <w:rPr>
          <w:sz w:val="28"/>
          <w:lang w:val="fr-FR"/>
        </w:rPr>
        <w:t>Pensez-vous que la MVE est grand problème de santé dans votre communauté ? Pourquoi ?</w:t>
      </w:r>
    </w:p>
    <w:p w14:paraId="7C863BAE" w14:textId="77777777" w:rsidR="008836A0" w:rsidRDefault="008836A0" w:rsidP="00535899">
      <w:pPr>
        <w:pStyle w:val="ListParagraph"/>
        <w:numPr>
          <w:ilvl w:val="0"/>
          <w:numId w:val="10"/>
        </w:numPr>
        <w:rPr>
          <w:sz w:val="28"/>
          <w:lang w:val="fr-FR"/>
        </w:rPr>
      </w:pPr>
      <w:r>
        <w:rPr>
          <w:sz w:val="28"/>
          <w:lang w:val="fr-FR"/>
        </w:rPr>
        <w:t>Actuellement, comment sont les relations entre les prestataires des soins et les membres de la communauté ?</w:t>
      </w:r>
    </w:p>
    <w:p w14:paraId="44AC7B12" w14:textId="77777777" w:rsidR="008836A0" w:rsidRPr="00535899" w:rsidRDefault="008836A0" w:rsidP="00535899">
      <w:pPr>
        <w:pStyle w:val="ListParagraph"/>
        <w:numPr>
          <w:ilvl w:val="0"/>
          <w:numId w:val="10"/>
        </w:numPr>
        <w:rPr>
          <w:sz w:val="28"/>
          <w:lang w:val="fr-FR"/>
        </w:rPr>
      </w:pPr>
      <w:r w:rsidRPr="00535899">
        <w:rPr>
          <w:sz w:val="28"/>
          <w:lang w:val="fr-FR"/>
        </w:rPr>
        <w:t>Que pourriez-vous nous dire de différentes équipes qui interviennent dans la riposte.</w:t>
      </w:r>
    </w:p>
    <w:p w14:paraId="27FA3AEE" w14:textId="77777777" w:rsidR="008836A0" w:rsidRPr="00535899" w:rsidRDefault="008836A0" w:rsidP="00535899">
      <w:pPr>
        <w:pStyle w:val="ListParagraph"/>
        <w:numPr>
          <w:ilvl w:val="0"/>
          <w:numId w:val="10"/>
        </w:numPr>
        <w:rPr>
          <w:sz w:val="28"/>
          <w:lang w:val="fr-FR"/>
        </w:rPr>
      </w:pPr>
      <w:r w:rsidRPr="00535899">
        <w:rPr>
          <w:sz w:val="28"/>
          <w:lang w:val="fr-FR"/>
        </w:rPr>
        <w:t xml:space="preserve"> Quelles sont les maladies pour lesquelles la communauté recoure chez les tradipraticiens ?</w:t>
      </w:r>
    </w:p>
    <w:p w14:paraId="45B38AB0" w14:textId="77777777" w:rsidR="008836A0" w:rsidRDefault="008836A0" w:rsidP="008836A0">
      <w:pPr>
        <w:pStyle w:val="ListParagraph"/>
        <w:rPr>
          <w:b/>
          <w:sz w:val="28"/>
          <w:lang w:val="fr-FR"/>
        </w:rPr>
      </w:pPr>
    </w:p>
    <w:p w14:paraId="13DC4DB1" w14:textId="77777777" w:rsidR="008836A0" w:rsidRPr="00AF7B0B" w:rsidRDefault="008836A0" w:rsidP="00535899">
      <w:pPr>
        <w:pStyle w:val="ListParagraph"/>
        <w:numPr>
          <w:ilvl w:val="0"/>
          <w:numId w:val="10"/>
        </w:numPr>
        <w:rPr>
          <w:sz w:val="28"/>
          <w:lang w:val="fr-FR"/>
        </w:rPr>
      </w:pPr>
      <w:r w:rsidRPr="00AF7B0B">
        <w:rPr>
          <w:sz w:val="28"/>
          <w:lang w:val="fr-FR"/>
        </w:rPr>
        <w:t xml:space="preserve">Quelles actions pensez-vous, devraient être prises pour mieux préparer la communauté face à cette éventualité ? </w:t>
      </w:r>
    </w:p>
    <w:p w14:paraId="059D4B48" w14:textId="77777777" w:rsidR="008836A0" w:rsidRDefault="008836A0" w:rsidP="00535899">
      <w:pPr>
        <w:pStyle w:val="ListParagraph"/>
        <w:numPr>
          <w:ilvl w:val="0"/>
          <w:numId w:val="10"/>
        </w:numPr>
        <w:rPr>
          <w:sz w:val="28"/>
          <w:lang w:val="fr-FR"/>
        </w:rPr>
      </w:pPr>
      <w:r w:rsidRPr="00BC1468">
        <w:rPr>
          <w:sz w:val="28"/>
          <w:lang w:val="fr-FR"/>
        </w:rPr>
        <w:t>Dites -nous quels sont vos souhaits pour la bonne gestion de la riposte ?</w:t>
      </w:r>
    </w:p>
    <w:p w14:paraId="7E5DC3AC" w14:textId="77777777" w:rsidR="008836A0" w:rsidRDefault="008836A0" w:rsidP="008836A0">
      <w:pPr>
        <w:ind w:left="360"/>
        <w:rPr>
          <w:sz w:val="28"/>
          <w:lang w:val="fr-FR"/>
        </w:rPr>
      </w:pPr>
    </w:p>
    <w:p w14:paraId="6E28985D" w14:textId="77777777" w:rsidR="008836A0" w:rsidRDefault="008836A0" w:rsidP="008836A0">
      <w:pPr>
        <w:ind w:left="360"/>
        <w:rPr>
          <w:sz w:val="28"/>
          <w:lang w:val="fr-FR"/>
        </w:rPr>
      </w:pPr>
    </w:p>
    <w:p w14:paraId="266A23CB" w14:textId="77777777" w:rsidR="008836A0" w:rsidRDefault="008836A0" w:rsidP="008836A0">
      <w:pPr>
        <w:ind w:left="360"/>
        <w:rPr>
          <w:sz w:val="28"/>
          <w:lang w:val="fr-FR"/>
        </w:rPr>
      </w:pPr>
    </w:p>
    <w:p w14:paraId="50EBEDE6" w14:textId="77777777" w:rsidR="00360F8A" w:rsidRPr="00AF7B0B" w:rsidRDefault="00360F8A" w:rsidP="007D5BFA">
      <w:pPr>
        <w:rPr>
          <w:sz w:val="28"/>
          <w:lang w:val="fr-FR"/>
        </w:rPr>
      </w:pPr>
    </w:p>
    <w:sectPr w:rsidR="00360F8A" w:rsidRPr="00AF7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54954"/>
    <w:multiLevelType w:val="multilevel"/>
    <w:tmpl w:val="0A107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49E1A1C"/>
    <w:multiLevelType w:val="hybridMultilevel"/>
    <w:tmpl w:val="A8D8D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D5A42"/>
    <w:multiLevelType w:val="hybridMultilevel"/>
    <w:tmpl w:val="A036A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45C79"/>
    <w:multiLevelType w:val="hybridMultilevel"/>
    <w:tmpl w:val="B804F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722A4"/>
    <w:multiLevelType w:val="hybridMultilevel"/>
    <w:tmpl w:val="721E7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A29E4"/>
    <w:multiLevelType w:val="hybridMultilevel"/>
    <w:tmpl w:val="7E806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D6AF0"/>
    <w:multiLevelType w:val="hybridMultilevel"/>
    <w:tmpl w:val="A1FCCD2C"/>
    <w:lvl w:ilvl="0" w:tplc="17AA3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C22A3"/>
    <w:multiLevelType w:val="hybridMultilevel"/>
    <w:tmpl w:val="DDF6E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569EC"/>
    <w:multiLevelType w:val="hybridMultilevel"/>
    <w:tmpl w:val="A34E73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8F36B8"/>
    <w:multiLevelType w:val="hybridMultilevel"/>
    <w:tmpl w:val="12EEA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F70C0"/>
    <w:multiLevelType w:val="hybridMultilevel"/>
    <w:tmpl w:val="ABBCF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BE2BC1"/>
    <w:multiLevelType w:val="hybridMultilevel"/>
    <w:tmpl w:val="6BC61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91306"/>
    <w:multiLevelType w:val="hybridMultilevel"/>
    <w:tmpl w:val="FB7C5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D385B"/>
    <w:multiLevelType w:val="hybridMultilevel"/>
    <w:tmpl w:val="F036C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8909E4"/>
    <w:multiLevelType w:val="hybridMultilevel"/>
    <w:tmpl w:val="A4C49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B5520"/>
    <w:multiLevelType w:val="hybridMultilevel"/>
    <w:tmpl w:val="2AB25C94"/>
    <w:lvl w:ilvl="0" w:tplc="9266F56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97D5B"/>
    <w:multiLevelType w:val="hybridMultilevel"/>
    <w:tmpl w:val="A48E4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16"/>
  </w:num>
  <w:num w:numId="5">
    <w:abstractNumId w:val="12"/>
  </w:num>
  <w:num w:numId="6">
    <w:abstractNumId w:val="10"/>
  </w:num>
  <w:num w:numId="7">
    <w:abstractNumId w:val="1"/>
  </w:num>
  <w:num w:numId="8">
    <w:abstractNumId w:val="11"/>
  </w:num>
  <w:num w:numId="9">
    <w:abstractNumId w:val="8"/>
  </w:num>
  <w:num w:numId="10">
    <w:abstractNumId w:val="6"/>
  </w:num>
  <w:num w:numId="11">
    <w:abstractNumId w:val="2"/>
  </w:num>
  <w:num w:numId="12">
    <w:abstractNumId w:val="14"/>
  </w:num>
  <w:num w:numId="13">
    <w:abstractNumId w:val="7"/>
  </w:num>
  <w:num w:numId="14">
    <w:abstractNumId w:val="13"/>
  </w:num>
  <w:num w:numId="15">
    <w:abstractNumId w:val="5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F8A"/>
    <w:rsid w:val="000475DA"/>
    <w:rsid w:val="0006321F"/>
    <w:rsid w:val="000A7F91"/>
    <w:rsid w:val="00106F39"/>
    <w:rsid w:val="00120C99"/>
    <w:rsid w:val="001329C5"/>
    <w:rsid w:val="001C58A9"/>
    <w:rsid w:val="0024594F"/>
    <w:rsid w:val="002768D8"/>
    <w:rsid w:val="00285DB0"/>
    <w:rsid w:val="002D0609"/>
    <w:rsid w:val="002E46B0"/>
    <w:rsid w:val="0033630A"/>
    <w:rsid w:val="003519FE"/>
    <w:rsid w:val="00360F8A"/>
    <w:rsid w:val="00387B6B"/>
    <w:rsid w:val="003C35E7"/>
    <w:rsid w:val="00475F27"/>
    <w:rsid w:val="004814C2"/>
    <w:rsid w:val="004D5B4E"/>
    <w:rsid w:val="00520F3A"/>
    <w:rsid w:val="005251CA"/>
    <w:rsid w:val="00535899"/>
    <w:rsid w:val="00552417"/>
    <w:rsid w:val="00562918"/>
    <w:rsid w:val="005C6030"/>
    <w:rsid w:val="006034A8"/>
    <w:rsid w:val="00634F9E"/>
    <w:rsid w:val="00671F21"/>
    <w:rsid w:val="006C37F3"/>
    <w:rsid w:val="0070108F"/>
    <w:rsid w:val="00755D1F"/>
    <w:rsid w:val="007D5BFA"/>
    <w:rsid w:val="007E6D8E"/>
    <w:rsid w:val="007F124B"/>
    <w:rsid w:val="007F5120"/>
    <w:rsid w:val="0080299B"/>
    <w:rsid w:val="00872964"/>
    <w:rsid w:val="00876FD0"/>
    <w:rsid w:val="008836A0"/>
    <w:rsid w:val="00887F51"/>
    <w:rsid w:val="008B5F4C"/>
    <w:rsid w:val="008D6280"/>
    <w:rsid w:val="00914FBD"/>
    <w:rsid w:val="009315AA"/>
    <w:rsid w:val="009571C8"/>
    <w:rsid w:val="009B2C23"/>
    <w:rsid w:val="009F3320"/>
    <w:rsid w:val="00A02340"/>
    <w:rsid w:val="00AB504A"/>
    <w:rsid w:val="00AB7776"/>
    <w:rsid w:val="00AF7B0B"/>
    <w:rsid w:val="00B541FE"/>
    <w:rsid w:val="00B76847"/>
    <w:rsid w:val="00BC1468"/>
    <w:rsid w:val="00C00048"/>
    <w:rsid w:val="00C42768"/>
    <w:rsid w:val="00C449A8"/>
    <w:rsid w:val="00C63702"/>
    <w:rsid w:val="00D508B8"/>
    <w:rsid w:val="00D83AE3"/>
    <w:rsid w:val="00DD287D"/>
    <w:rsid w:val="00E00BC2"/>
    <w:rsid w:val="00EA1837"/>
    <w:rsid w:val="00F0365F"/>
    <w:rsid w:val="00F12F2D"/>
    <w:rsid w:val="00F467C4"/>
    <w:rsid w:val="00FC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1A92"/>
  <w15:chartTrackingRefBased/>
  <w15:docId w15:val="{AE9FA7B2-58F2-4D5A-BC3C-6779376A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0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4F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0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C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20C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C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0C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C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Josephine Pomme</dc:creator>
  <cp:keywords/>
  <dc:description/>
  <cp:lastModifiedBy>Mariana Palavra</cp:lastModifiedBy>
  <cp:revision>2</cp:revision>
  <dcterms:created xsi:type="dcterms:W3CDTF">2020-02-14T08:54:00Z</dcterms:created>
  <dcterms:modified xsi:type="dcterms:W3CDTF">2020-02-14T08:54:00Z</dcterms:modified>
</cp:coreProperties>
</file>